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815D" w14:textId="4B12EFAD" w:rsidR="003440C8" w:rsidRDefault="004D60F5" w:rsidP="0009502C">
      <w:pPr>
        <w:jc w:val="center"/>
        <w:rPr>
          <w:rFonts w:asciiTheme="minorHAnsi" w:hAnsiTheme="minorHAnsi" w:cstheme="minorHAnsi"/>
          <w:b/>
          <w:szCs w:val="24"/>
        </w:rPr>
      </w:pPr>
      <w:r>
        <w:rPr>
          <w:rFonts w:asciiTheme="minorHAnsi" w:hAnsiTheme="minorHAnsi" w:cstheme="minorHAnsi"/>
          <w:b/>
          <w:szCs w:val="24"/>
        </w:rPr>
        <w:t>RFP-</w:t>
      </w:r>
      <w:r w:rsidR="003440C8">
        <w:rPr>
          <w:rFonts w:asciiTheme="minorHAnsi" w:hAnsiTheme="minorHAnsi" w:cstheme="minorHAnsi"/>
          <w:b/>
          <w:szCs w:val="24"/>
        </w:rPr>
        <w:t>24-76492</w:t>
      </w:r>
    </w:p>
    <w:p w14:paraId="3360D5BD" w14:textId="604DAC99"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90B91A" w:rsidR="0009502C" w:rsidRPr="00A2550B" w:rsidRDefault="001279B3" w:rsidP="0009502C">
            <w:pPr>
              <w:rPr>
                <w:rFonts w:asciiTheme="minorHAnsi" w:hAnsiTheme="minorHAnsi" w:cstheme="minorHAnsi"/>
                <w:szCs w:val="24"/>
              </w:rPr>
            </w:pPr>
            <w:ins w:id="0" w:author="Mary Jo Rattermann" w:date="2023-09-27T13:07:00Z">
              <w:r>
                <w:rPr>
                  <w:rFonts w:asciiTheme="minorHAnsi" w:hAnsiTheme="minorHAnsi" w:cstheme="minorHAnsi"/>
                  <w:szCs w:val="24"/>
                </w:rPr>
                <w:t>Paramount Health Data Project (PHDP) is a</w:t>
              </w:r>
            </w:ins>
            <w:ins w:id="1" w:author="Mary Jo Rattermann" w:date="2023-09-27T13:08:00Z">
              <w:r w:rsidR="00F14585">
                <w:rPr>
                  <w:rFonts w:asciiTheme="minorHAnsi" w:hAnsiTheme="minorHAnsi" w:cstheme="minorHAnsi"/>
                  <w:szCs w:val="24"/>
                </w:rPr>
                <w:t xml:space="preserve"> non-profit incorporated in the state of Indiana. PHDP provides support to schools and non-profits </w:t>
              </w:r>
            </w:ins>
            <w:ins w:id="2" w:author="Mary Jo Rattermann" w:date="2023-09-27T13:09:00Z">
              <w:r w:rsidR="00F14585">
                <w:rPr>
                  <w:rFonts w:asciiTheme="minorHAnsi" w:hAnsiTheme="minorHAnsi" w:cstheme="minorHAnsi"/>
                  <w:szCs w:val="24"/>
                </w:rPr>
                <w:t xml:space="preserve">as through qualitative and quantitative data analyses, site visits and the preparation and delivery of professional development </w:t>
              </w:r>
            </w:ins>
            <w:ins w:id="3" w:author="Mary Jo Rattermann" w:date="2023-09-27T13:10:00Z">
              <w:r w:rsidR="00F14585">
                <w:rPr>
                  <w:rFonts w:asciiTheme="minorHAnsi" w:hAnsiTheme="minorHAnsi" w:cstheme="minorHAnsi"/>
                  <w:szCs w:val="24"/>
                </w:rPr>
                <w:t xml:space="preserve">in the areas of mental health, special </w:t>
              </w:r>
              <w:proofErr w:type="gramStart"/>
              <w:r w:rsidR="00F14585">
                <w:rPr>
                  <w:rFonts w:asciiTheme="minorHAnsi" w:hAnsiTheme="minorHAnsi" w:cstheme="minorHAnsi"/>
                  <w:szCs w:val="24"/>
                </w:rPr>
                <w:t>education</w:t>
              </w:r>
              <w:proofErr w:type="gramEnd"/>
              <w:r w:rsidR="00F14585">
                <w:rPr>
                  <w:rFonts w:asciiTheme="minorHAnsi" w:hAnsiTheme="minorHAnsi" w:cstheme="minorHAnsi"/>
                  <w:szCs w:val="24"/>
                </w:rPr>
                <w:t xml:space="preserve"> and Multi-tiered Systems of Support (MTSS). The mission of the Paramount Health Data Project is </w:t>
              </w:r>
            </w:ins>
            <w:ins w:id="4" w:author="Mary Jo Rattermann" w:date="2023-09-27T13:11:00Z">
              <w:r w:rsidR="00F14585">
                <w:rPr>
                  <w:rFonts w:asciiTheme="minorHAnsi" w:hAnsiTheme="minorHAnsi" w:cstheme="minorHAnsi"/>
                  <w:szCs w:val="24"/>
                </w:rPr>
                <w:t>to empower schools to address student health and well-being through a whole child approach that includes mental and physical health</w:t>
              </w:r>
            </w:ins>
            <w:ins w:id="5" w:author="Mary Jo Rattermann" w:date="2023-09-27T13:12:00Z">
              <w:r w:rsidR="00F14585">
                <w:rPr>
                  <w:rFonts w:asciiTheme="minorHAnsi" w:hAnsiTheme="minorHAnsi" w:cstheme="minorHAnsi"/>
                  <w:szCs w:val="24"/>
                </w:rPr>
                <w:t xml:space="preserve"> and their impact on </w:t>
              </w:r>
            </w:ins>
            <w:ins w:id="6" w:author="Mary Jo Rattermann" w:date="2023-09-27T13:11:00Z">
              <w:r w:rsidR="00F14585">
                <w:rPr>
                  <w:rFonts w:asciiTheme="minorHAnsi" w:hAnsiTheme="minorHAnsi" w:cstheme="minorHAnsi"/>
                  <w:szCs w:val="24"/>
                </w:rPr>
                <w:t>academic success</w:t>
              </w:r>
            </w:ins>
            <w:ins w:id="7" w:author="Mary Jo Rattermann" w:date="2023-10-05T10:18:00Z">
              <w:r w:rsidR="002633EE">
                <w:rPr>
                  <w:rFonts w:asciiTheme="minorHAnsi" w:hAnsiTheme="minorHAnsi" w:cstheme="minorHAnsi"/>
                  <w:szCs w:val="24"/>
                </w:rPr>
                <w:t>.</w:t>
              </w:r>
            </w:ins>
            <w:ins w:id="8" w:author="Mary Jo Rattermann" w:date="2023-09-27T13:12:00Z">
              <w:r w:rsidR="00F14585">
                <w:rPr>
                  <w:rFonts w:asciiTheme="minorHAnsi" w:hAnsiTheme="minorHAnsi" w:cstheme="minorHAnsi"/>
                  <w:szCs w:val="24"/>
                </w:rPr>
                <w:t xml:space="preserve"> PHDP works with K-12 schools to </w:t>
              </w:r>
            </w:ins>
            <w:ins w:id="9" w:author="Mary Jo Rattermann" w:date="2023-09-27T13:13:00Z">
              <w:r w:rsidR="00F14585">
                <w:rPr>
                  <w:rFonts w:asciiTheme="minorHAnsi" w:hAnsiTheme="minorHAnsi" w:cstheme="minorHAnsi"/>
                  <w:szCs w:val="24"/>
                </w:rPr>
                <w:t>implement</w:t>
              </w:r>
            </w:ins>
            <w:ins w:id="10" w:author="Mary Jo Rattermann" w:date="2023-09-27T13:12:00Z">
              <w:r w:rsidR="00F14585">
                <w:rPr>
                  <w:rFonts w:asciiTheme="minorHAnsi" w:hAnsiTheme="minorHAnsi" w:cstheme="minorHAnsi"/>
                  <w:szCs w:val="24"/>
                </w:rPr>
                <w:t xml:space="preserve"> research-based best practices</w:t>
              </w:r>
            </w:ins>
            <w:ins w:id="11" w:author="Mary Jo Rattermann" w:date="2023-09-27T13:13:00Z">
              <w:r w:rsidR="00F14585">
                <w:rPr>
                  <w:rFonts w:asciiTheme="minorHAnsi" w:hAnsiTheme="minorHAnsi" w:cstheme="minorHAnsi"/>
                  <w:szCs w:val="24"/>
                </w:rPr>
                <w:t xml:space="preserve">, as well as to </w:t>
              </w:r>
            </w:ins>
            <w:ins w:id="12" w:author="Mary Jo Rattermann" w:date="2023-09-27T13:11:00Z">
              <w:r w:rsidR="00F14585">
                <w:rPr>
                  <w:rFonts w:asciiTheme="minorHAnsi" w:hAnsiTheme="minorHAnsi" w:cstheme="minorHAnsi"/>
                  <w:szCs w:val="24"/>
                </w:rPr>
                <w:t>integrate</w:t>
              </w:r>
            </w:ins>
            <w:ins w:id="13" w:author="Mary Jo Rattermann" w:date="2023-09-27T13:13:00Z">
              <w:r w:rsidR="00F14585">
                <w:rPr>
                  <w:rFonts w:asciiTheme="minorHAnsi" w:hAnsiTheme="minorHAnsi" w:cstheme="minorHAnsi"/>
                  <w:szCs w:val="24"/>
                </w:rPr>
                <w:t xml:space="preserve"> the</w:t>
              </w:r>
            </w:ins>
            <w:ins w:id="14" w:author="Mary Jo Rattermann" w:date="2023-09-27T13:11:00Z">
              <w:r w:rsidR="00F14585">
                <w:rPr>
                  <w:rFonts w:asciiTheme="minorHAnsi" w:hAnsiTheme="minorHAnsi" w:cstheme="minorHAnsi"/>
                  <w:szCs w:val="24"/>
                </w:rPr>
                <w:t xml:space="preserve"> use of </w:t>
              </w:r>
            </w:ins>
            <w:ins w:id="15" w:author="Mary Jo Rattermann" w:date="2023-09-27T13:13:00Z">
              <w:r w:rsidR="00F14585">
                <w:rPr>
                  <w:rFonts w:asciiTheme="minorHAnsi" w:hAnsiTheme="minorHAnsi" w:cstheme="minorHAnsi"/>
                  <w:szCs w:val="24"/>
                </w:rPr>
                <w:t xml:space="preserve">student </w:t>
              </w:r>
            </w:ins>
            <w:ins w:id="16" w:author="Mary Jo Rattermann" w:date="2023-09-27T13:14:00Z">
              <w:r w:rsidR="00F14585">
                <w:rPr>
                  <w:rFonts w:asciiTheme="minorHAnsi" w:hAnsiTheme="minorHAnsi" w:cstheme="minorHAnsi"/>
                  <w:szCs w:val="24"/>
                </w:rPr>
                <w:t xml:space="preserve">data that reflects their </w:t>
              </w:r>
            </w:ins>
            <w:ins w:id="17" w:author="Mary Jo Rattermann" w:date="2023-09-27T13:13:00Z">
              <w:r w:rsidR="00F14585">
                <w:rPr>
                  <w:rFonts w:asciiTheme="minorHAnsi" w:hAnsiTheme="minorHAnsi" w:cstheme="minorHAnsi"/>
                  <w:szCs w:val="24"/>
                </w:rPr>
                <w:t>mental wellness</w:t>
              </w:r>
            </w:ins>
            <w:ins w:id="18" w:author="Mary Jo Rattermann" w:date="2023-09-27T13:14:00Z">
              <w:r w:rsidR="00F14585">
                <w:rPr>
                  <w:rFonts w:asciiTheme="minorHAnsi" w:hAnsiTheme="minorHAnsi" w:cstheme="minorHAnsi"/>
                  <w:szCs w:val="24"/>
                </w:rPr>
                <w:t xml:space="preserve">, physical </w:t>
              </w:r>
              <w:proofErr w:type="gramStart"/>
              <w:r w:rsidR="00F14585">
                <w:rPr>
                  <w:rFonts w:asciiTheme="minorHAnsi" w:hAnsiTheme="minorHAnsi" w:cstheme="minorHAnsi"/>
                  <w:szCs w:val="24"/>
                </w:rPr>
                <w:t>health</w:t>
              </w:r>
              <w:proofErr w:type="gramEnd"/>
              <w:r w:rsidR="00F14585">
                <w:rPr>
                  <w:rFonts w:asciiTheme="minorHAnsi" w:hAnsiTheme="minorHAnsi" w:cstheme="minorHAnsi"/>
                  <w:szCs w:val="24"/>
                </w:rPr>
                <w:t xml:space="preserve"> and academic success into the MTSS process. </w:t>
              </w:r>
            </w:ins>
            <w:ins w:id="19" w:author="Mary Jo Rattermann" w:date="2023-09-27T13:13:00Z">
              <w:r w:rsidR="00F14585">
                <w:rPr>
                  <w:rFonts w:asciiTheme="minorHAnsi" w:hAnsiTheme="minorHAnsi" w:cstheme="minorHAnsi"/>
                  <w:szCs w:val="24"/>
                </w:rPr>
                <w:t xml:space="preserve"> </w:t>
              </w:r>
            </w:ins>
            <w:ins w:id="20" w:author="Mary Jo Rattermann" w:date="2023-09-27T13:11:00Z">
              <w:r w:rsidR="00F14585">
                <w:rPr>
                  <w:rFonts w:asciiTheme="minorHAnsi" w:hAnsiTheme="minorHAnsi" w:cstheme="minorHAnsi"/>
                  <w:szCs w:val="24"/>
                </w:rPr>
                <w:t xml:space="preserve"> </w:t>
              </w:r>
            </w:ins>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21"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334A81D" w:rsidR="009255C1" w:rsidRPr="00376944" w:rsidRDefault="00CE57A5" w:rsidP="00071BF8">
            <w:pPr>
              <w:rPr>
                <w:rFonts w:asciiTheme="minorHAnsi" w:hAnsiTheme="minorHAnsi" w:cstheme="minorHAnsi"/>
                <w:color w:val="000000" w:themeColor="text1"/>
                <w:szCs w:val="24"/>
                <w:rPrChange w:id="22" w:author="Mary Jo Rattermann" w:date="2023-10-05T10:17:00Z">
                  <w:rPr>
                    <w:rFonts w:asciiTheme="minorHAnsi" w:hAnsiTheme="minorHAnsi" w:cstheme="minorHAnsi"/>
                    <w:szCs w:val="24"/>
                  </w:rPr>
                </w:rPrChange>
              </w:rPr>
            </w:pPr>
            <w:ins w:id="23" w:author="Mary Jo Rattermann" w:date="2023-09-27T13:16:00Z">
              <w:r w:rsidRPr="00376944">
                <w:rPr>
                  <w:rFonts w:asciiTheme="minorHAnsi" w:hAnsiTheme="minorHAnsi" w:cstheme="minorHAnsi"/>
                  <w:color w:val="000000" w:themeColor="text1"/>
                  <w:szCs w:val="24"/>
                  <w:rPrChange w:id="24" w:author="Mary Jo Rattermann" w:date="2023-10-05T10:17:00Z">
                    <w:rPr>
                      <w:rFonts w:asciiTheme="minorHAnsi" w:hAnsiTheme="minorHAnsi" w:cstheme="minorHAnsi"/>
                      <w:szCs w:val="24"/>
                    </w:rPr>
                  </w:rPrChange>
                </w:rPr>
                <w:t xml:space="preserve">Paramount Health Data Project </w:t>
              </w:r>
            </w:ins>
            <w:ins w:id="25" w:author="Mary Jo Rattermann" w:date="2023-09-27T13:17:00Z">
              <w:r w:rsidRPr="00376944">
                <w:rPr>
                  <w:rFonts w:asciiTheme="minorHAnsi" w:hAnsiTheme="minorHAnsi" w:cstheme="minorHAnsi"/>
                  <w:color w:val="000000" w:themeColor="text1"/>
                  <w:szCs w:val="24"/>
                  <w:rPrChange w:id="26" w:author="Mary Jo Rattermann" w:date="2023-10-05T10:17:00Z">
                    <w:rPr>
                      <w:rFonts w:asciiTheme="minorHAnsi" w:hAnsiTheme="minorHAnsi" w:cstheme="minorHAnsi"/>
                      <w:szCs w:val="24"/>
                    </w:rPr>
                  </w:rPrChange>
                </w:rPr>
                <w:t xml:space="preserve">Executive Staff is </w:t>
              </w:r>
            </w:ins>
            <w:ins w:id="27" w:author="Mary Jo Rattermann" w:date="2023-09-27T13:18:00Z">
              <w:r w:rsidR="00647E09" w:rsidRPr="00376944">
                <w:rPr>
                  <w:rFonts w:asciiTheme="minorHAnsi" w:hAnsiTheme="minorHAnsi" w:cstheme="minorHAnsi"/>
                  <w:color w:val="000000" w:themeColor="text1"/>
                  <w:szCs w:val="24"/>
                  <w:rPrChange w:id="28" w:author="Mary Jo Rattermann" w:date="2023-10-05T10:17:00Z">
                    <w:rPr>
                      <w:rFonts w:asciiTheme="minorHAnsi" w:hAnsiTheme="minorHAnsi" w:cstheme="minorHAnsi"/>
                      <w:szCs w:val="24"/>
                    </w:rPr>
                  </w:rPrChange>
                </w:rPr>
                <w:t xml:space="preserve">all female, with </w:t>
              </w:r>
            </w:ins>
            <w:ins w:id="29" w:author="Mary Jo Rattermann" w:date="2023-09-27T13:17:00Z">
              <w:r w:rsidRPr="00376944">
                <w:rPr>
                  <w:rFonts w:asciiTheme="minorHAnsi" w:hAnsiTheme="minorHAnsi" w:cstheme="minorHAnsi"/>
                  <w:color w:val="000000" w:themeColor="text1"/>
                  <w:szCs w:val="24"/>
                  <w:rPrChange w:id="30" w:author="Mary Jo Rattermann" w:date="2023-10-05T10:17:00Z">
                    <w:rPr>
                      <w:rFonts w:asciiTheme="minorHAnsi" w:hAnsiTheme="minorHAnsi" w:cstheme="minorHAnsi"/>
                      <w:szCs w:val="24"/>
                    </w:rPr>
                  </w:rPrChange>
                </w:rPr>
                <w:t xml:space="preserve">Addie </w:t>
              </w:r>
              <w:proofErr w:type="spellStart"/>
              <w:r w:rsidRPr="00376944">
                <w:rPr>
                  <w:rFonts w:asciiTheme="minorHAnsi" w:hAnsiTheme="minorHAnsi" w:cstheme="minorHAnsi"/>
                  <w:color w:val="000000" w:themeColor="text1"/>
                  <w:szCs w:val="24"/>
                  <w:rPrChange w:id="31" w:author="Mary Jo Rattermann" w:date="2023-10-05T10:17:00Z">
                    <w:rPr>
                      <w:rFonts w:asciiTheme="minorHAnsi" w:hAnsiTheme="minorHAnsi" w:cstheme="minorHAnsi"/>
                      <w:szCs w:val="24"/>
                    </w:rPr>
                  </w:rPrChange>
                </w:rPr>
                <w:t>Angelov</w:t>
              </w:r>
              <w:proofErr w:type="spellEnd"/>
              <w:r w:rsidRPr="00376944">
                <w:rPr>
                  <w:rFonts w:asciiTheme="minorHAnsi" w:hAnsiTheme="minorHAnsi" w:cstheme="minorHAnsi"/>
                  <w:color w:val="000000" w:themeColor="text1"/>
                  <w:szCs w:val="24"/>
                  <w:rPrChange w:id="32" w:author="Mary Jo Rattermann" w:date="2023-10-05T10:17:00Z">
                    <w:rPr>
                      <w:rFonts w:asciiTheme="minorHAnsi" w:hAnsiTheme="minorHAnsi" w:cstheme="minorHAnsi"/>
                      <w:szCs w:val="24"/>
                    </w:rPr>
                  </w:rPrChange>
                </w:rPr>
                <w:t xml:space="preserve"> and Mary Jo Rattermann</w:t>
              </w:r>
            </w:ins>
            <w:ins w:id="33" w:author="Mary Jo Rattermann" w:date="2023-09-27T13:18:00Z">
              <w:r w:rsidR="00647E09" w:rsidRPr="00376944">
                <w:rPr>
                  <w:rFonts w:asciiTheme="minorHAnsi" w:hAnsiTheme="minorHAnsi" w:cstheme="minorHAnsi"/>
                  <w:color w:val="000000" w:themeColor="text1"/>
                  <w:szCs w:val="24"/>
                  <w:rPrChange w:id="34" w:author="Mary Jo Rattermann" w:date="2023-10-05T10:17:00Z">
                    <w:rPr>
                      <w:rFonts w:asciiTheme="minorHAnsi" w:hAnsiTheme="minorHAnsi" w:cstheme="minorHAnsi"/>
                      <w:szCs w:val="24"/>
                    </w:rPr>
                  </w:rPrChange>
                </w:rPr>
                <w:t xml:space="preserve"> serving and CEO and Director of Research, respectively. The Board of Dir</w:t>
              </w:r>
            </w:ins>
            <w:ins w:id="35" w:author="Mary Jo Rattermann" w:date="2023-09-27T13:19:00Z">
              <w:r w:rsidR="00647E09" w:rsidRPr="00376944">
                <w:rPr>
                  <w:rFonts w:asciiTheme="minorHAnsi" w:hAnsiTheme="minorHAnsi" w:cstheme="minorHAnsi"/>
                  <w:color w:val="000000" w:themeColor="text1"/>
                  <w:szCs w:val="24"/>
                  <w:rPrChange w:id="36" w:author="Mary Jo Rattermann" w:date="2023-10-05T10:17:00Z">
                    <w:rPr>
                      <w:rFonts w:asciiTheme="minorHAnsi" w:hAnsiTheme="minorHAnsi" w:cstheme="minorHAnsi"/>
                      <w:szCs w:val="24"/>
                    </w:rPr>
                  </w:rPrChange>
                </w:rPr>
                <w:t xml:space="preserve">ectors reflects </w:t>
              </w:r>
            </w:ins>
            <w:ins w:id="37" w:author="Mary Jo Rattermann" w:date="2023-10-06T09:51:00Z">
              <w:r w:rsidR="00C32AC1">
                <w:rPr>
                  <w:rFonts w:asciiTheme="minorHAnsi" w:hAnsiTheme="minorHAnsi" w:cstheme="minorHAnsi"/>
                  <w:color w:val="000000" w:themeColor="text1"/>
                  <w:szCs w:val="24"/>
                </w:rPr>
                <w:t>Paramount Health Data Project’s</w:t>
              </w:r>
            </w:ins>
            <w:ins w:id="38" w:author="Mary Jo Rattermann" w:date="2023-09-27T13:19:00Z">
              <w:r w:rsidR="00647E09" w:rsidRPr="00376944">
                <w:rPr>
                  <w:rFonts w:asciiTheme="minorHAnsi" w:hAnsiTheme="minorHAnsi" w:cstheme="minorHAnsi"/>
                  <w:color w:val="000000" w:themeColor="text1"/>
                  <w:szCs w:val="24"/>
                  <w:rPrChange w:id="39" w:author="Mary Jo Rattermann" w:date="2023-10-05T10:17:00Z">
                    <w:rPr>
                      <w:rFonts w:asciiTheme="minorHAnsi" w:hAnsiTheme="minorHAnsi" w:cstheme="minorHAnsi"/>
                      <w:szCs w:val="24"/>
                    </w:rPr>
                  </w:rPrChange>
                </w:rPr>
                <w:t xml:space="preserve"> commitment to diversity</w:t>
              </w:r>
            </w:ins>
            <w:ins w:id="40" w:author="Mary Jo Rattermann" w:date="2023-09-27T13:20:00Z">
              <w:r w:rsidR="00647E09" w:rsidRPr="00376944">
                <w:rPr>
                  <w:rFonts w:asciiTheme="minorHAnsi" w:hAnsiTheme="minorHAnsi" w:cstheme="minorHAnsi"/>
                  <w:color w:val="000000" w:themeColor="text1"/>
                  <w:szCs w:val="24"/>
                  <w:rPrChange w:id="41" w:author="Mary Jo Rattermann" w:date="2023-10-05T10:17:00Z">
                    <w:rPr>
                      <w:rFonts w:asciiTheme="minorHAnsi" w:hAnsiTheme="minorHAnsi" w:cstheme="minorHAnsi"/>
                      <w:szCs w:val="24"/>
                    </w:rPr>
                  </w:rPrChange>
                </w:rPr>
                <w:t xml:space="preserve">. Four members of the </w:t>
              </w:r>
            </w:ins>
            <w:proofErr w:type="gramStart"/>
            <w:ins w:id="42" w:author="Mary Jo Rattermann" w:date="2023-10-06T09:51:00Z">
              <w:r w:rsidR="00C32AC1">
                <w:rPr>
                  <w:rFonts w:asciiTheme="minorHAnsi" w:hAnsiTheme="minorHAnsi" w:cstheme="minorHAnsi"/>
                  <w:color w:val="000000" w:themeColor="text1"/>
                  <w:szCs w:val="24"/>
                </w:rPr>
                <w:t>nine</w:t>
              </w:r>
            </w:ins>
            <w:ins w:id="43" w:author="Mary Jo Rattermann" w:date="2023-09-27T13:20:00Z">
              <w:r w:rsidR="00647E09" w:rsidRPr="00376944">
                <w:rPr>
                  <w:rFonts w:asciiTheme="minorHAnsi" w:hAnsiTheme="minorHAnsi" w:cstheme="minorHAnsi"/>
                  <w:color w:val="000000" w:themeColor="text1"/>
                  <w:szCs w:val="24"/>
                  <w:rPrChange w:id="44" w:author="Mary Jo Rattermann" w:date="2023-10-05T10:17:00Z">
                    <w:rPr>
                      <w:rFonts w:asciiTheme="minorHAnsi" w:hAnsiTheme="minorHAnsi" w:cstheme="minorHAnsi"/>
                      <w:szCs w:val="24"/>
                    </w:rPr>
                  </w:rPrChange>
                </w:rPr>
                <w:t xml:space="preserve"> person</w:t>
              </w:r>
              <w:proofErr w:type="gramEnd"/>
              <w:r w:rsidR="00647E09" w:rsidRPr="00376944">
                <w:rPr>
                  <w:rFonts w:asciiTheme="minorHAnsi" w:hAnsiTheme="minorHAnsi" w:cstheme="minorHAnsi"/>
                  <w:color w:val="000000" w:themeColor="text1"/>
                  <w:szCs w:val="24"/>
                  <w:rPrChange w:id="45" w:author="Mary Jo Rattermann" w:date="2023-10-05T10:17:00Z">
                    <w:rPr>
                      <w:rFonts w:asciiTheme="minorHAnsi" w:hAnsiTheme="minorHAnsi" w:cstheme="minorHAnsi"/>
                      <w:szCs w:val="24"/>
                    </w:rPr>
                  </w:rPrChange>
                </w:rPr>
                <w:t xml:space="preserve"> board a</w:t>
              </w:r>
            </w:ins>
            <w:ins w:id="46" w:author="Mary Jo Rattermann" w:date="2023-09-27T13:21:00Z">
              <w:r w:rsidR="00647E09" w:rsidRPr="00376944">
                <w:rPr>
                  <w:rFonts w:asciiTheme="minorHAnsi" w:hAnsiTheme="minorHAnsi" w:cstheme="minorHAnsi"/>
                  <w:color w:val="000000" w:themeColor="text1"/>
                  <w:szCs w:val="24"/>
                  <w:rPrChange w:id="47" w:author="Mary Jo Rattermann" w:date="2023-10-05T10:17:00Z">
                    <w:rPr>
                      <w:rFonts w:asciiTheme="minorHAnsi" w:hAnsiTheme="minorHAnsi" w:cstheme="minorHAnsi"/>
                      <w:szCs w:val="24"/>
                    </w:rPr>
                  </w:rPrChange>
                </w:rPr>
                <w:t xml:space="preserve">re female, and three Board members </w:t>
              </w:r>
            </w:ins>
            <w:ins w:id="48" w:author="Mary Jo Rattermann" w:date="2023-10-03T11:55:00Z">
              <w:r w:rsidR="005328A0" w:rsidRPr="00376944">
                <w:rPr>
                  <w:rFonts w:asciiTheme="minorHAnsi" w:hAnsiTheme="minorHAnsi" w:cstheme="minorHAnsi"/>
                  <w:color w:val="000000" w:themeColor="text1"/>
                  <w:szCs w:val="24"/>
                  <w:rPrChange w:id="49" w:author="Mary Jo Rattermann" w:date="2023-10-05T10:17:00Z">
                    <w:rPr>
                      <w:rFonts w:asciiTheme="minorHAnsi" w:hAnsiTheme="minorHAnsi" w:cstheme="minorHAnsi"/>
                      <w:szCs w:val="24"/>
                    </w:rPr>
                  </w:rPrChange>
                </w:rPr>
                <w:t>200</w:t>
              </w:r>
            </w:ins>
            <w:ins w:id="50" w:author="Mary Jo Rattermann" w:date="2023-10-06T09:51:00Z">
              <w:r w:rsidR="00C32AC1">
                <w:rPr>
                  <w:rFonts w:asciiTheme="minorHAnsi" w:hAnsiTheme="minorHAnsi" w:cstheme="minorHAnsi"/>
                  <w:color w:val="000000" w:themeColor="text1"/>
                  <w:szCs w:val="24"/>
                </w:rPr>
                <w:t xml:space="preserve"> </w:t>
              </w:r>
            </w:ins>
            <w:ins w:id="51" w:author="Mary Jo Rattermann" w:date="2023-09-27T13:21:00Z">
              <w:r w:rsidR="00647E09" w:rsidRPr="00376944">
                <w:rPr>
                  <w:rFonts w:asciiTheme="minorHAnsi" w:hAnsiTheme="minorHAnsi" w:cstheme="minorHAnsi"/>
                  <w:color w:val="000000" w:themeColor="text1"/>
                  <w:szCs w:val="24"/>
                  <w:rPrChange w:id="52" w:author="Mary Jo Rattermann" w:date="2023-10-05T10:17:00Z">
                    <w:rPr>
                      <w:rFonts w:asciiTheme="minorHAnsi" w:hAnsiTheme="minorHAnsi" w:cstheme="minorHAnsi"/>
                      <w:szCs w:val="24"/>
                    </w:rPr>
                  </w:rPrChange>
                </w:rPr>
                <w:lastRenderedPageBreak/>
                <w:t xml:space="preserve">are from minority communities. </w:t>
              </w:r>
            </w:ins>
            <w:ins w:id="53" w:author="Mary Jo Rattermann" w:date="2023-10-06T09:52:00Z">
              <w:r w:rsidR="00C32AC1">
                <w:rPr>
                  <w:rFonts w:asciiTheme="minorHAnsi" w:hAnsiTheme="minorHAnsi" w:cstheme="minorHAnsi"/>
                  <w:color w:val="000000" w:themeColor="text1"/>
                  <w:szCs w:val="24"/>
                </w:rPr>
                <w:t xml:space="preserve"> Our commitment to diversity is also reflected in the team of professionals assembled for this project, with </w:t>
              </w:r>
            </w:ins>
            <w:ins w:id="54" w:author="Mary Jo Rattermann" w:date="2023-10-06T09:53:00Z">
              <w:r w:rsidR="00C32AC1">
                <w:rPr>
                  <w:rFonts w:asciiTheme="minorHAnsi" w:hAnsiTheme="minorHAnsi" w:cstheme="minorHAnsi"/>
                  <w:color w:val="000000" w:themeColor="text1"/>
                  <w:szCs w:val="24"/>
                </w:rPr>
                <w:t xml:space="preserve">Dr. Tamika </w:t>
              </w:r>
              <w:proofErr w:type="spellStart"/>
              <w:r w:rsidR="00C32AC1">
                <w:rPr>
                  <w:rFonts w:asciiTheme="minorHAnsi" w:hAnsiTheme="minorHAnsi" w:cstheme="minorHAnsi"/>
                  <w:color w:val="000000" w:themeColor="text1"/>
                  <w:szCs w:val="24"/>
                </w:rPr>
                <w:t>Zapolski</w:t>
              </w:r>
              <w:proofErr w:type="spellEnd"/>
              <w:r w:rsidR="00C32AC1">
                <w:rPr>
                  <w:rFonts w:asciiTheme="minorHAnsi" w:hAnsiTheme="minorHAnsi" w:cstheme="minorHAnsi"/>
                  <w:color w:val="000000" w:themeColor="text1"/>
                  <w:szCs w:val="24"/>
                </w:rPr>
                <w:t xml:space="preserve"> and Angel Ash, both women of color and experts in Diversity, Equity and Incl</w:t>
              </w:r>
            </w:ins>
            <w:ins w:id="55" w:author="Mary Jo Rattermann" w:date="2023-10-06T09:54:00Z">
              <w:r w:rsidR="00C32AC1">
                <w:rPr>
                  <w:rFonts w:asciiTheme="minorHAnsi" w:hAnsiTheme="minorHAnsi" w:cstheme="minorHAnsi"/>
                  <w:color w:val="000000" w:themeColor="text1"/>
                  <w:szCs w:val="24"/>
                </w:rPr>
                <w:t>usion, part of the team designing</w:t>
              </w:r>
            </w:ins>
            <w:ins w:id="56" w:author="Mary Jo Rattermann" w:date="2023-10-06T09:53:00Z">
              <w:r w:rsidR="00C32AC1">
                <w:rPr>
                  <w:rFonts w:asciiTheme="minorHAnsi" w:hAnsiTheme="minorHAnsi" w:cstheme="minorHAnsi"/>
                  <w:color w:val="000000" w:themeColor="text1"/>
                  <w:szCs w:val="24"/>
                </w:rPr>
                <w:t xml:space="preserve"> </w:t>
              </w:r>
            </w:ins>
            <w:ins w:id="57" w:author="Mary Jo Rattermann" w:date="2023-10-06T09:54:00Z">
              <w:r w:rsidR="00C32AC1">
                <w:rPr>
                  <w:rFonts w:asciiTheme="minorHAnsi" w:hAnsiTheme="minorHAnsi" w:cstheme="minorHAnsi"/>
                  <w:color w:val="000000" w:themeColor="text1"/>
                  <w:szCs w:val="24"/>
                </w:rPr>
                <w:t xml:space="preserve">the Plan of Study and the </w:t>
              </w:r>
            </w:ins>
            <w:ins w:id="58" w:author="Mary Jo Rattermann" w:date="2023-10-06T09:53:00Z">
              <w:r w:rsidR="00C32AC1">
                <w:rPr>
                  <w:rFonts w:asciiTheme="minorHAnsi" w:hAnsiTheme="minorHAnsi" w:cstheme="minorHAnsi"/>
                  <w:color w:val="000000" w:themeColor="text1"/>
                  <w:szCs w:val="24"/>
                </w:rPr>
                <w:t xml:space="preserve">content </w:t>
              </w:r>
            </w:ins>
            <w:ins w:id="59" w:author="Mary Jo Rattermann" w:date="2023-10-06T09:54:00Z">
              <w:r w:rsidR="00C32AC1">
                <w:rPr>
                  <w:rFonts w:asciiTheme="minorHAnsi" w:hAnsiTheme="minorHAnsi" w:cstheme="minorHAnsi"/>
                  <w:color w:val="000000" w:themeColor="text1"/>
                  <w:szCs w:val="24"/>
                </w:rPr>
                <w:t>for</w:t>
              </w:r>
            </w:ins>
            <w:ins w:id="60" w:author="Mary Jo Rattermann" w:date="2023-10-06T09:53:00Z">
              <w:r w:rsidR="00C32AC1">
                <w:rPr>
                  <w:rFonts w:asciiTheme="minorHAnsi" w:hAnsiTheme="minorHAnsi" w:cstheme="minorHAnsi"/>
                  <w:color w:val="000000" w:themeColor="text1"/>
                  <w:szCs w:val="24"/>
                </w:rPr>
                <w:t xml:space="preserve"> the proposed School Based Mental Health Provider Endorsement</w:t>
              </w:r>
            </w:ins>
            <w:ins w:id="61" w:author="Mary Jo Rattermann" w:date="2023-10-06T09:54:00Z">
              <w:r w:rsidR="00C32AC1">
                <w:rPr>
                  <w:rFonts w:asciiTheme="minorHAnsi" w:hAnsiTheme="minorHAnsi" w:cstheme="minorHAnsi"/>
                  <w:color w:val="000000" w:themeColor="text1"/>
                  <w:szCs w:val="24"/>
                </w:rPr>
                <w:t xml:space="preserve">. Additionally, Dr. Sharmaine </w:t>
              </w:r>
            </w:ins>
            <w:proofErr w:type="spellStart"/>
            <w:ins w:id="62" w:author="Mary Jo Rattermann" w:date="2023-10-06T09:55:00Z">
              <w:r w:rsidR="00C32AC1">
                <w:rPr>
                  <w:rFonts w:asciiTheme="minorHAnsi" w:hAnsiTheme="minorHAnsi" w:cstheme="minorHAnsi"/>
                  <w:color w:val="000000" w:themeColor="text1"/>
                  <w:szCs w:val="24"/>
                </w:rPr>
                <w:t>Pechac</w:t>
              </w:r>
              <w:proofErr w:type="spellEnd"/>
              <w:r w:rsidR="00C32AC1">
                <w:rPr>
                  <w:rFonts w:asciiTheme="minorHAnsi" w:hAnsiTheme="minorHAnsi" w:cstheme="minorHAnsi"/>
                  <w:color w:val="000000" w:themeColor="text1"/>
                  <w:szCs w:val="24"/>
                </w:rPr>
                <w:t xml:space="preserve"> will be evaluating the work through the lens of diversity, equity and inclusion as the work progresses. </w:t>
              </w:r>
            </w:ins>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6A53E285" w:rsidR="0009502C" w:rsidRPr="00571280" w:rsidRDefault="00376944" w:rsidP="0009502C">
            <w:pPr>
              <w:rPr>
                <w:rFonts w:asciiTheme="minorHAnsi" w:hAnsiTheme="minorHAnsi" w:cstheme="minorHAnsi"/>
                <w:szCs w:val="24"/>
              </w:rPr>
            </w:pPr>
            <w:ins w:id="63" w:author="Mary Jo Rattermann" w:date="2023-10-05T10:18:00Z">
              <w:r w:rsidRPr="00571280">
                <w:rPr>
                  <w:rFonts w:asciiTheme="minorHAnsi" w:hAnsiTheme="minorHAnsi" w:cstheme="minorHAnsi"/>
                  <w:color w:val="000000"/>
                  <w:rPrChange w:id="64" w:author="Mary Jo Rattermann" w:date="2023-10-05T12:57:00Z">
                    <w:rPr>
                      <w:rFonts w:ascii="Aptos" w:hAnsi="Aptos"/>
                      <w:color w:val="000000"/>
                    </w:rPr>
                  </w:rPrChange>
                </w:rPr>
                <w:t>Attached are PHDP's Balance Sheet and Profit &amp; Loss statements for the years 2021 and 2022.  Although the organization was formed in December 2019, the COVID pandemic prevented our ramping up programming until schools were back in-person. As we have now started programming and are growing, we have engaged a CPA firm (Katz Sapper Miller) that completed our 990 in 2021, are completing our 990 and a financial compilation in 2022 and will complete a full independent audit in 2023.  </w:t>
              </w:r>
            </w:ins>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6F962E90" w14:textId="77777777" w:rsidR="00376944" w:rsidRPr="00376944" w:rsidRDefault="00376944">
            <w:pPr>
              <w:rPr>
                <w:ins w:id="65" w:author="Mary Jo Rattermann" w:date="2023-10-05T10:16:00Z"/>
                <w:rFonts w:asciiTheme="minorHAnsi" w:hAnsiTheme="minorHAnsi" w:cstheme="minorHAnsi"/>
                <w:color w:val="000000" w:themeColor="text1"/>
                <w:szCs w:val="24"/>
                <w:rPrChange w:id="66" w:author="Mary Jo Rattermann" w:date="2023-10-05T10:17:00Z">
                  <w:rPr>
                    <w:ins w:id="67" w:author="Mary Jo Rattermann" w:date="2023-10-05T10:16:00Z"/>
                  </w:rPr>
                </w:rPrChange>
              </w:rPr>
              <w:pPrChange w:id="68" w:author="Mary Jo Rattermann" w:date="2023-10-05T10:16:00Z">
                <w:pPr>
                  <w:pStyle w:val="ListParagraph"/>
                  <w:numPr>
                    <w:numId w:val="15"/>
                  </w:numPr>
                  <w:ind w:left="480" w:hanging="480"/>
                </w:pPr>
              </w:pPrChange>
            </w:pPr>
            <w:ins w:id="69" w:author="Mary Jo Rattermann" w:date="2023-10-05T10:16:00Z">
              <w:r w:rsidRPr="00376944">
                <w:rPr>
                  <w:rFonts w:asciiTheme="minorHAnsi" w:hAnsiTheme="minorHAnsi" w:cstheme="minorHAnsi"/>
                  <w:color w:val="000000" w:themeColor="text1"/>
                  <w:szCs w:val="24"/>
                  <w:rPrChange w:id="70" w:author="Mary Jo Rattermann" w:date="2023-10-05T10:17:00Z">
                    <w:rPr/>
                  </w:rPrChange>
                </w:rPr>
                <w:t xml:space="preserve">The CEO and Board of Directors, along with their contracted bookkeeping company take responsibility for financials presented. The CEO and the Treasurer of PHDP approve all bills prior to payment.  PHDP contracts with an outside bookkeeping company as well as an outside audit firm. </w:t>
              </w:r>
            </w:ins>
          </w:p>
          <w:p w14:paraId="63BA0777" w14:textId="77777777" w:rsidR="00376944" w:rsidRPr="00376944" w:rsidRDefault="00376944">
            <w:pPr>
              <w:rPr>
                <w:ins w:id="71" w:author="Mary Jo Rattermann" w:date="2023-10-05T10:16:00Z"/>
                <w:rFonts w:asciiTheme="minorHAnsi" w:hAnsiTheme="minorHAnsi" w:cstheme="minorHAnsi"/>
                <w:color w:val="000000" w:themeColor="text1"/>
                <w:szCs w:val="24"/>
                <w:rPrChange w:id="72" w:author="Mary Jo Rattermann" w:date="2023-10-05T10:17:00Z">
                  <w:rPr>
                    <w:ins w:id="73" w:author="Mary Jo Rattermann" w:date="2023-10-05T10:16:00Z"/>
                  </w:rPr>
                </w:rPrChange>
              </w:rPr>
              <w:pPrChange w:id="74" w:author="Mary Jo Rattermann" w:date="2023-10-05T10:16:00Z">
                <w:pPr>
                  <w:pStyle w:val="ListParagraph"/>
                  <w:numPr>
                    <w:numId w:val="15"/>
                  </w:numPr>
                  <w:ind w:left="480" w:hanging="480"/>
                </w:pPr>
              </w:pPrChange>
            </w:pPr>
            <w:ins w:id="75" w:author="Mary Jo Rattermann" w:date="2023-10-05T10:16:00Z">
              <w:r w:rsidRPr="00376944">
                <w:rPr>
                  <w:rFonts w:asciiTheme="minorHAnsi" w:hAnsiTheme="minorHAnsi" w:cstheme="minorHAnsi"/>
                  <w:color w:val="000000" w:themeColor="text1"/>
                  <w:szCs w:val="24"/>
                  <w:rPrChange w:id="76" w:author="Mary Jo Rattermann" w:date="2023-10-05T10:17:00Z">
                    <w:rPr/>
                  </w:rPrChange>
                </w:rPr>
                <w:t xml:space="preserve">The CEO and Board of Directors review financials at each board meeting.  </w:t>
              </w:r>
            </w:ins>
          </w:p>
          <w:p w14:paraId="5CA64682" w14:textId="03CFE30F" w:rsidR="00376944" w:rsidRPr="00376944" w:rsidRDefault="00376944">
            <w:pPr>
              <w:rPr>
                <w:ins w:id="77" w:author="Mary Jo Rattermann" w:date="2023-10-05T10:16:00Z"/>
                <w:rFonts w:asciiTheme="minorHAnsi" w:hAnsiTheme="minorHAnsi" w:cstheme="minorHAnsi"/>
                <w:color w:val="000000" w:themeColor="text1"/>
                <w:szCs w:val="24"/>
                <w:rPrChange w:id="78" w:author="Mary Jo Rattermann" w:date="2023-10-05T10:17:00Z">
                  <w:rPr>
                    <w:ins w:id="79" w:author="Mary Jo Rattermann" w:date="2023-10-05T10:16:00Z"/>
                  </w:rPr>
                </w:rPrChange>
              </w:rPr>
              <w:pPrChange w:id="80" w:author="Mary Jo Rattermann" w:date="2023-10-05T10:16:00Z">
                <w:pPr>
                  <w:pStyle w:val="ListParagraph"/>
                  <w:numPr>
                    <w:numId w:val="15"/>
                  </w:numPr>
                  <w:ind w:left="480" w:hanging="480"/>
                </w:pPr>
              </w:pPrChange>
            </w:pPr>
            <w:ins w:id="81" w:author="Mary Jo Rattermann" w:date="2023-10-05T10:16:00Z">
              <w:r w:rsidRPr="00376944">
                <w:rPr>
                  <w:rFonts w:asciiTheme="minorHAnsi" w:hAnsiTheme="minorHAnsi" w:cstheme="minorHAnsi"/>
                  <w:color w:val="000000" w:themeColor="text1"/>
                  <w:szCs w:val="24"/>
                  <w:rPrChange w:id="82" w:author="Mary Jo Rattermann" w:date="2023-10-05T10:17:00Z">
                    <w:rPr/>
                  </w:rPrChange>
                </w:rPr>
                <w:t xml:space="preserve">As a young organization, PHPD has contracted with an outside accounting firm, Katz </w:t>
              </w:r>
              <w:r w:rsidRPr="00376944">
                <w:rPr>
                  <w:rFonts w:asciiTheme="minorHAnsi" w:hAnsiTheme="minorHAnsi" w:cstheme="minorHAnsi"/>
                  <w:color w:val="000000" w:themeColor="text1"/>
                  <w:szCs w:val="24"/>
                  <w:rPrChange w:id="83" w:author="Mary Jo Rattermann" w:date="2023-10-05T10:17:00Z">
                    <w:rPr/>
                  </w:rPrChange>
                </w:rPr>
                <w:lastRenderedPageBreak/>
                <w:t xml:space="preserve">Sapper Miller (KSM).  KSM will complete PHDP's 990 and a financial compilation in </w:t>
              </w:r>
              <w:proofErr w:type="gramStart"/>
              <w:r w:rsidRPr="00376944">
                <w:rPr>
                  <w:rFonts w:asciiTheme="minorHAnsi" w:hAnsiTheme="minorHAnsi" w:cstheme="minorHAnsi"/>
                  <w:color w:val="000000" w:themeColor="text1"/>
                  <w:szCs w:val="24"/>
                  <w:rPrChange w:id="84" w:author="Mary Jo Rattermann" w:date="2023-10-05T10:17:00Z">
                    <w:rPr/>
                  </w:rPrChange>
                </w:rPr>
                <w:t>2022, and</w:t>
              </w:r>
              <w:proofErr w:type="gramEnd"/>
              <w:r w:rsidRPr="00376944">
                <w:rPr>
                  <w:rFonts w:asciiTheme="minorHAnsi" w:hAnsiTheme="minorHAnsi" w:cstheme="minorHAnsi"/>
                  <w:color w:val="000000" w:themeColor="text1"/>
                  <w:szCs w:val="24"/>
                  <w:rPrChange w:id="85" w:author="Mary Jo Rattermann" w:date="2023-10-05T10:17:00Z">
                    <w:rPr/>
                  </w:rPrChange>
                </w:rPr>
                <w:t xml:space="preserve"> will make recommendations for preparing PHDP's first independent audit for 2023 financials. </w:t>
              </w:r>
            </w:ins>
          </w:p>
          <w:p w14:paraId="17B2F502" w14:textId="4C149820" w:rsidR="0009502C" w:rsidRPr="00376944" w:rsidRDefault="00376944">
            <w:pPr>
              <w:rPr>
                <w:rFonts w:asciiTheme="minorHAnsi" w:hAnsiTheme="minorHAnsi" w:cstheme="minorHAnsi"/>
                <w:szCs w:val="24"/>
                <w:rPrChange w:id="86" w:author="Mary Jo Rattermann" w:date="2023-10-05T10:16:00Z">
                  <w:rPr/>
                </w:rPrChange>
              </w:rPr>
              <w:pPrChange w:id="87" w:author="Mary Jo Rattermann" w:date="2023-10-05T10:16:00Z">
                <w:pPr>
                  <w:pStyle w:val="ListParagraph"/>
                  <w:numPr>
                    <w:numId w:val="15"/>
                  </w:numPr>
                  <w:ind w:left="480" w:hanging="480"/>
                </w:pPr>
              </w:pPrChange>
            </w:pPr>
            <w:ins w:id="88" w:author="Mary Jo Rattermann" w:date="2023-10-05T10:16:00Z">
              <w:r w:rsidRPr="00376944">
                <w:rPr>
                  <w:rFonts w:asciiTheme="minorHAnsi" w:hAnsiTheme="minorHAnsi" w:cstheme="minorHAnsi"/>
                  <w:color w:val="000000" w:themeColor="text1"/>
                  <w:szCs w:val="24"/>
                  <w:rPrChange w:id="89" w:author="Mary Jo Rattermann" w:date="2023-10-05T10:17:00Z">
                    <w:rPr/>
                  </w:rPrChange>
                </w:rPr>
                <w:t>Board members are asked yearly to disclose any conflicts of interest.</w:t>
              </w:r>
            </w:ins>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2C597151" w:rsidR="0009502C" w:rsidRPr="00A2550B" w:rsidRDefault="006C35A5" w:rsidP="0009502C">
            <w:pPr>
              <w:rPr>
                <w:rFonts w:asciiTheme="minorHAnsi" w:hAnsiTheme="minorHAnsi" w:cstheme="minorHAnsi"/>
                <w:szCs w:val="24"/>
              </w:rPr>
            </w:pPr>
            <w:ins w:id="90" w:author="Mary Jo Rattermann" w:date="2023-09-27T16:20:00Z">
              <w:r>
                <w:rPr>
                  <w:rFonts w:asciiTheme="minorHAnsi" w:hAnsiTheme="minorHAnsi" w:cstheme="minorHAnsi"/>
                  <w:szCs w:val="24"/>
                </w:rPr>
                <w:t xml:space="preserve">The contract in Attachment B is acceptable. </w:t>
              </w:r>
            </w:ins>
          </w:p>
        </w:tc>
      </w:tr>
    </w:tbl>
    <w:p w14:paraId="126A8255" w14:textId="77777777" w:rsidR="0009502C" w:rsidRPr="00A2550B" w:rsidRDefault="0009502C" w:rsidP="0009502C">
      <w:pPr>
        <w:rPr>
          <w:rFonts w:asciiTheme="minorHAnsi" w:hAnsiTheme="minorHAnsi" w:cstheme="minorHAnsi"/>
          <w:szCs w:val="24"/>
        </w:rPr>
      </w:pPr>
    </w:p>
    <w:p w14:paraId="1B16C362" w14:textId="14612113"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3440C8" w:rsidRPr="003440C8">
        <w:rPr>
          <w:rFonts w:asciiTheme="minorHAnsi" w:hAnsiTheme="minorHAnsi" w:cstheme="minorHAnsi"/>
          <w:bCs/>
          <w:szCs w:val="24"/>
        </w:rPr>
        <w:t>three</w:t>
      </w:r>
      <w:r w:rsidR="006676D8" w:rsidRPr="003440C8">
        <w:rPr>
          <w:rFonts w:asciiTheme="minorHAnsi" w:hAnsiTheme="minorHAnsi" w:cstheme="minorHAnsi"/>
          <w:bCs/>
          <w:szCs w:val="24"/>
        </w:rPr>
        <w:t xml:space="preserve"> (</w:t>
      </w:r>
      <w:r w:rsidR="003440C8" w:rsidRPr="003440C8">
        <w:rPr>
          <w:rFonts w:asciiTheme="minorHAnsi" w:hAnsiTheme="minorHAnsi" w:cstheme="minorHAnsi"/>
          <w:bCs/>
          <w:szCs w:val="24"/>
        </w:rPr>
        <w:t>3</w:t>
      </w:r>
      <w:r w:rsidR="006676D8" w:rsidRPr="003440C8">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4360"/>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6D35DFBC" w:rsidR="0009502C" w:rsidRPr="00A2550B" w:rsidRDefault="002633EE" w:rsidP="0009502C">
            <w:pPr>
              <w:rPr>
                <w:rFonts w:asciiTheme="minorHAnsi" w:hAnsiTheme="minorHAnsi" w:cstheme="minorHAnsi"/>
                <w:szCs w:val="24"/>
              </w:rPr>
            </w:pPr>
            <w:ins w:id="91" w:author="Mary Jo Rattermann" w:date="2023-10-05T10:19:00Z">
              <w:r>
                <w:rPr>
                  <w:rFonts w:asciiTheme="minorHAnsi" w:hAnsiTheme="minorHAnsi" w:cstheme="minorHAnsi"/>
                  <w:szCs w:val="24"/>
                </w:rPr>
                <w:t>Paramount Schools of Excellence</w:t>
              </w:r>
            </w:ins>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3E2324B7" w:rsidR="0009502C" w:rsidRPr="00A2550B" w:rsidRDefault="002633EE" w:rsidP="0009502C">
            <w:pPr>
              <w:rPr>
                <w:rFonts w:asciiTheme="minorHAnsi" w:hAnsiTheme="minorHAnsi" w:cstheme="minorHAnsi"/>
                <w:szCs w:val="24"/>
              </w:rPr>
            </w:pPr>
            <w:ins w:id="92" w:author="Mary Jo Rattermann" w:date="2023-10-05T10:27:00Z">
              <w:r>
                <w:rPr>
                  <w:rFonts w:asciiTheme="minorHAnsi" w:hAnsiTheme="minorHAnsi" w:cstheme="minorHAnsi"/>
                  <w:szCs w:val="24"/>
                </w:rPr>
                <w:t xml:space="preserve">1203 E. Saint Clair St. </w:t>
              </w:r>
            </w:ins>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5F148B55" w:rsidR="0009502C" w:rsidRPr="00A2550B" w:rsidRDefault="002633EE" w:rsidP="0009502C">
            <w:pPr>
              <w:rPr>
                <w:rFonts w:asciiTheme="minorHAnsi" w:hAnsiTheme="minorHAnsi" w:cstheme="minorHAnsi"/>
                <w:szCs w:val="24"/>
              </w:rPr>
            </w:pPr>
            <w:ins w:id="93" w:author="Mary Jo Rattermann" w:date="2023-10-05T10:28:00Z">
              <w:r>
                <w:rPr>
                  <w:rFonts w:asciiTheme="minorHAnsi" w:hAnsiTheme="minorHAnsi" w:cstheme="minorHAnsi"/>
                  <w:szCs w:val="24"/>
                </w:rPr>
                <w:t xml:space="preserve">Indianapolis, IN </w:t>
              </w:r>
            </w:ins>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64013779" w:rsidR="0009502C" w:rsidRPr="00A2550B" w:rsidRDefault="002633EE" w:rsidP="0009502C">
            <w:pPr>
              <w:rPr>
                <w:rFonts w:asciiTheme="minorHAnsi" w:hAnsiTheme="minorHAnsi" w:cstheme="minorHAnsi"/>
                <w:szCs w:val="24"/>
              </w:rPr>
            </w:pPr>
            <w:ins w:id="94" w:author="Mary Jo Rattermann" w:date="2023-10-05T10:29:00Z">
              <w:r w:rsidRPr="002633EE">
                <w:rPr>
                  <w:rFonts w:asciiTheme="minorHAnsi" w:hAnsiTheme="minorHAnsi" w:cstheme="minorHAnsi"/>
                  <w:szCs w:val="24"/>
                </w:rPr>
                <w:t>https://paramountindy.org/</w:t>
              </w:r>
            </w:ins>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37ABAFFA" w:rsidR="0009502C" w:rsidRPr="00A2550B" w:rsidRDefault="002633EE" w:rsidP="0009502C">
            <w:pPr>
              <w:rPr>
                <w:rFonts w:asciiTheme="minorHAnsi" w:hAnsiTheme="minorHAnsi" w:cstheme="minorHAnsi"/>
                <w:szCs w:val="24"/>
              </w:rPr>
            </w:pPr>
            <w:ins w:id="95" w:author="Mary Jo Rattermann" w:date="2023-10-05T10:29:00Z">
              <w:r>
                <w:rPr>
                  <w:rFonts w:asciiTheme="minorHAnsi" w:hAnsiTheme="minorHAnsi" w:cstheme="minorHAnsi"/>
                  <w:szCs w:val="24"/>
                </w:rPr>
                <w:t xml:space="preserve">Tommy </w:t>
              </w:r>
              <w:proofErr w:type="spellStart"/>
              <w:r>
                <w:rPr>
                  <w:rFonts w:asciiTheme="minorHAnsi" w:hAnsiTheme="minorHAnsi" w:cstheme="minorHAnsi"/>
                  <w:szCs w:val="24"/>
                </w:rPr>
                <w:t>Reddicks</w:t>
              </w:r>
            </w:ins>
            <w:proofErr w:type="spellEnd"/>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00ADEADB" w:rsidR="008F4E85" w:rsidRPr="00A2550B" w:rsidRDefault="002633EE" w:rsidP="0009502C">
            <w:pPr>
              <w:rPr>
                <w:rFonts w:asciiTheme="minorHAnsi" w:hAnsiTheme="minorHAnsi" w:cstheme="minorHAnsi"/>
                <w:szCs w:val="24"/>
              </w:rPr>
            </w:pPr>
            <w:ins w:id="96" w:author="Mary Jo Rattermann" w:date="2023-10-05T10:29:00Z">
              <w:r>
                <w:rPr>
                  <w:rFonts w:asciiTheme="minorHAnsi" w:hAnsiTheme="minorHAnsi" w:cstheme="minorHAnsi"/>
                  <w:szCs w:val="24"/>
                </w:rPr>
                <w:t>CEO</w:t>
              </w:r>
            </w:ins>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25555718" w:rsidR="0009502C" w:rsidRPr="00A2550B" w:rsidRDefault="002633EE" w:rsidP="0009502C">
            <w:pPr>
              <w:rPr>
                <w:rFonts w:asciiTheme="minorHAnsi" w:hAnsiTheme="minorHAnsi" w:cstheme="minorHAnsi"/>
                <w:szCs w:val="24"/>
              </w:rPr>
            </w:pPr>
            <w:ins w:id="97" w:author="Mary Jo Rattermann" w:date="2023-10-05T10:29:00Z">
              <w:r>
                <w:rPr>
                  <w:rFonts w:asciiTheme="minorHAnsi" w:hAnsiTheme="minorHAnsi" w:cstheme="minorHAnsi"/>
                  <w:szCs w:val="24"/>
                </w:rPr>
                <w:t>317-519-4599</w:t>
              </w:r>
            </w:ins>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228FADB7" w:rsidR="0009502C" w:rsidRPr="00A2550B" w:rsidRDefault="002633EE" w:rsidP="0009502C">
            <w:pPr>
              <w:rPr>
                <w:rFonts w:asciiTheme="minorHAnsi" w:hAnsiTheme="minorHAnsi" w:cstheme="minorHAnsi"/>
                <w:szCs w:val="24"/>
              </w:rPr>
            </w:pPr>
            <w:ins w:id="98" w:author="Mary Jo Rattermann" w:date="2023-10-05T10:29:00Z">
              <w:r>
                <w:rPr>
                  <w:rFonts w:asciiTheme="minorHAnsi" w:hAnsiTheme="minorHAnsi" w:cstheme="minorHAnsi"/>
                  <w:szCs w:val="24"/>
                </w:rPr>
                <w:t>463-800-1868</w:t>
              </w:r>
            </w:ins>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41CA25B9" w:rsidR="0009502C" w:rsidRPr="00A2550B" w:rsidRDefault="002633EE" w:rsidP="0009502C">
            <w:pPr>
              <w:rPr>
                <w:rFonts w:asciiTheme="minorHAnsi" w:hAnsiTheme="minorHAnsi" w:cstheme="minorHAnsi"/>
                <w:szCs w:val="24"/>
              </w:rPr>
            </w:pPr>
            <w:ins w:id="99" w:author="Mary Jo Rattermann" w:date="2023-10-05T10:29:00Z">
              <w:r>
                <w:rPr>
                  <w:rFonts w:asciiTheme="minorHAnsi" w:hAnsiTheme="minorHAnsi" w:cstheme="minorHAnsi"/>
                  <w:szCs w:val="24"/>
                </w:rPr>
                <w:t>treddicks@paramountindy.org</w:t>
              </w:r>
            </w:ins>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6EEC3F2C" w:rsidR="0009502C" w:rsidRPr="00A2550B" w:rsidRDefault="002633EE" w:rsidP="0009502C">
            <w:pPr>
              <w:rPr>
                <w:rFonts w:asciiTheme="minorHAnsi" w:hAnsiTheme="minorHAnsi" w:cstheme="minorHAnsi"/>
                <w:szCs w:val="24"/>
              </w:rPr>
            </w:pPr>
            <w:ins w:id="100" w:author="Mary Jo Rattermann" w:date="2023-10-05T10:30:00Z">
              <w:r>
                <w:rPr>
                  <w:rFonts w:asciiTheme="minorHAnsi" w:hAnsiTheme="minorHAnsi" w:cstheme="minorHAnsi"/>
                  <w:szCs w:val="24"/>
                </w:rPr>
                <w:t>K-8 Education</w:t>
              </w:r>
            </w:ins>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C4B6943" w:rsidR="0009502C" w:rsidRPr="00A2550B" w:rsidRDefault="00A9428F" w:rsidP="0009502C">
            <w:pPr>
              <w:rPr>
                <w:rFonts w:asciiTheme="minorHAnsi" w:hAnsiTheme="minorHAnsi" w:cstheme="minorHAnsi"/>
                <w:szCs w:val="24"/>
              </w:rPr>
            </w:pPr>
            <w:ins w:id="101" w:author="Mary Jo Rattermann" w:date="2023-10-05T10:30:00Z">
              <w:r>
                <w:rPr>
                  <w:rFonts w:asciiTheme="minorHAnsi" w:hAnsiTheme="minorHAnsi" w:cstheme="minorHAnsi"/>
                  <w:szCs w:val="24"/>
                </w:rPr>
                <w:t>Southeast Neighborhood School of Excellence (SENSE)</w:t>
              </w:r>
            </w:ins>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9F79AFA" w:rsidR="0009502C" w:rsidRPr="00A2550B" w:rsidRDefault="00A9428F" w:rsidP="0009502C">
            <w:pPr>
              <w:rPr>
                <w:rFonts w:asciiTheme="minorHAnsi" w:hAnsiTheme="minorHAnsi" w:cstheme="minorHAnsi"/>
                <w:szCs w:val="24"/>
              </w:rPr>
            </w:pPr>
            <w:ins w:id="102" w:author="Mary Jo Rattermann" w:date="2023-10-05T10:30:00Z">
              <w:r>
                <w:rPr>
                  <w:rFonts w:asciiTheme="minorHAnsi" w:hAnsiTheme="minorHAnsi" w:cstheme="minorHAnsi"/>
                  <w:szCs w:val="24"/>
                </w:rPr>
                <w:t>1601 Barth A</w:t>
              </w:r>
            </w:ins>
            <w:ins w:id="103" w:author="Mary Jo Rattermann" w:date="2023-10-05T10:31:00Z">
              <w:r>
                <w:rPr>
                  <w:rFonts w:asciiTheme="minorHAnsi" w:hAnsiTheme="minorHAnsi" w:cstheme="minorHAnsi"/>
                  <w:szCs w:val="24"/>
                </w:rPr>
                <w:t>ve</w:t>
              </w:r>
            </w:ins>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A94E37" w:rsidR="0009502C" w:rsidRPr="00A2550B" w:rsidRDefault="00A9428F" w:rsidP="0009502C">
            <w:pPr>
              <w:rPr>
                <w:rFonts w:asciiTheme="minorHAnsi" w:hAnsiTheme="minorHAnsi" w:cstheme="minorHAnsi"/>
                <w:szCs w:val="24"/>
              </w:rPr>
            </w:pPr>
            <w:ins w:id="104" w:author="Mary Jo Rattermann" w:date="2023-10-05T10:31:00Z">
              <w:r>
                <w:rPr>
                  <w:rFonts w:asciiTheme="minorHAnsi" w:hAnsiTheme="minorHAnsi" w:cstheme="minorHAnsi"/>
                  <w:szCs w:val="24"/>
                </w:rPr>
                <w:t>Indianapolis, IN 46203</w:t>
              </w:r>
            </w:ins>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36463805" w:rsidR="0009502C" w:rsidRPr="00A2550B" w:rsidRDefault="00A9428F" w:rsidP="0009502C">
            <w:pPr>
              <w:rPr>
                <w:rFonts w:asciiTheme="minorHAnsi" w:hAnsiTheme="minorHAnsi" w:cstheme="minorHAnsi"/>
                <w:szCs w:val="24"/>
              </w:rPr>
            </w:pPr>
            <w:ins w:id="105" w:author="Mary Jo Rattermann" w:date="2023-10-05T10:31:00Z">
              <w:r>
                <w:rPr>
                  <w:rFonts w:asciiTheme="minorHAnsi" w:hAnsiTheme="minorHAnsi" w:cstheme="minorHAnsi"/>
                  <w:szCs w:val="24"/>
                </w:rPr>
                <w:t>www.senseindy.org</w:t>
              </w:r>
            </w:ins>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3118CE37" w:rsidR="0009502C" w:rsidRPr="00A2550B" w:rsidRDefault="00A9428F" w:rsidP="0009502C">
            <w:pPr>
              <w:rPr>
                <w:rFonts w:asciiTheme="minorHAnsi" w:hAnsiTheme="minorHAnsi" w:cstheme="minorHAnsi"/>
                <w:szCs w:val="24"/>
              </w:rPr>
            </w:pPr>
            <w:ins w:id="106" w:author="Mary Jo Rattermann" w:date="2023-10-05T10:32:00Z">
              <w:r>
                <w:rPr>
                  <w:rFonts w:asciiTheme="minorHAnsi" w:hAnsiTheme="minorHAnsi" w:cstheme="minorHAnsi"/>
                  <w:szCs w:val="24"/>
                </w:rPr>
                <w:t>Dr. Kristie Sweeney</w:t>
              </w:r>
            </w:ins>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6BD9415A" w:rsidR="008F4E85" w:rsidRPr="00A2550B" w:rsidRDefault="00A9428F" w:rsidP="0009502C">
            <w:pPr>
              <w:rPr>
                <w:rFonts w:asciiTheme="minorHAnsi" w:hAnsiTheme="minorHAnsi" w:cstheme="minorHAnsi"/>
                <w:szCs w:val="24"/>
              </w:rPr>
            </w:pPr>
            <w:ins w:id="107" w:author="Mary Jo Rattermann" w:date="2023-10-05T10:32:00Z">
              <w:r>
                <w:rPr>
                  <w:rFonts w:asciiTheme="minorHAnsi" w:hAnsiTheme="minorHAnsi" w:cstheme="minorHAnsi"/>
                  <w:szCs w:val="24"/>
                </w:rPr>
                <w:t>Superintendent</w:t>
              </w:r>
            </w:ins>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4EC4DC2" w:rsidR="0009502C" w:rsidRPr="00A2550B" w:rsidRDefault="00A9428F" w:rsidP="0009502C">
            <w:pPr>
              <w:rPr>
                <w:rFonts w:asciiTheme="minorHAnsi" w:hAnsiTheme="minorHAnsi" w:cstheme="minorHAnsi"/>
                <w:szCs w:val="24"/>
              </w:rPr>
            </w:pPr>
            <w:ins w:id="108" w:author="Mary Jo Rattermann" w:date="2023-10-05T10:31:00Z">
              <w:r>
                <w:rPr>
                  <w:rFonts w:asciiTheme="minorHAnsi" w:hAnsiTheme="minorHAnsi" w:cstheme="minorHAnsi"/>
                  <w:szCs w:val="24"/>
                </w:rPr>
                <w:t>317-423-0204</w:t>
              </w:r>
            </w:ins>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E786E3F" w14:textId="12345BC1" w:rsidR="0009502C" w:rsidRPr="00A2550B" w:rsidRDefault="00A9428F" w:rsidP="0009502C">
            <w:pPr>
              <w:rPr>
                <w:rFonts w:asciiTheme="minorHAnsi" w:hAnsiTheme="minorHAnsi" w:cstheme="minorHAnsi"/>
                <w:szCs w:val="24"/>
              </w:rPr>
            </w:pPr>
            <w:ins w:id="109" w:author="Mary Jo Rattermann" w:date="2023-10-05T10:31:00Z">
              <w:r>
                <w:rPr>
                  <w:rFonts w:asciiTheme="minorHAnsi" w:hAnsiTheme="minorHAnsi" w:cstheme="minorHAnsi"/>
                  <w:szCs w:val="24"/>
                </w:rPr>
                <w:t>317-631-4</w:t>
              </w:r>
            </w:ins>
            <w:ins w:id="110" w:author="Mary Jo Rattermann" w:date="2023-10-05T10:32:00Z">
              <w:r>
                <w:rPr>
                  <w:rFonts w:asciiTheme="minorHAnsi" w:hAnsiTheme="minorHAnsi" w:cstheme="minorHAnsi"/>
                  <w:szCs w:val="24"/>
                </w:rPr>
                <w:t>401</w:t>
              </w:r>
            </w:ins>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5A1C257B" w:rsidR="0009502C" w:rsidRPr="00A2550B" w:rsidRDefault="00A9428F" w:rsidP="0009502C">
            <w:pPr>
              <w:rPr>
                <w:rFonts w:asciiTheme="minorHAnsi" w:hAnsiTheme="minorHAnsi" w:cstheme="minorHAnsi"/>
                <w:szCs w:val="24"/>
              </w:rPr>
            </w:pPr>
            <w:ins w:id="111" w:author="Mary Jo Rattermann" w:date="2023-10-05T10:32:00Z">
              <w:r>
                <w:rPr>
                  <w:rFonts w:asciiTheme="minorHAnsi" w:hAnsiTheme="minorHAnsi" w:cstheme="minorHAnsi"/>
                  <w:szCs w:val="24"/>
                </w:rPr>
                <w:t>ksweeney@senseindy.org</w:t>
              </w:r>
            </w:ins>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942D9FE" w:rsidR="0009502C" w:rsidRPr="00A2550B" w:rsidRDefault="00A9428F" w:rsidP="0009502C">
            <w:pPr>
              <w:rPr>
                <w:rFonts w:asciiTheme="minorHAnsi" w:hAnsiTheme="minorHAnsi" w:cstheme="minorHAnsi"/>
                <w:szCs w:val="24"/>
              </w:rPr>
            </w:pPr>
            <w:ins w:id="112" w:author="Mary Jo Rattermann" w:date="2023-10-05T10:32:00Z">
              <w:r>
                <w:rPr>
                  <w:rFonts w:asciiTheme="minorHAnsi" w:hAnsiTheme="minorHAnsi" w:cstheme="minorHAnsi"/>
                  <w:szCs w:val="24"/>
                </w:rPr>
                <w:t>Education K-8</w:t>
              </w:r>
            </w:ins>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320D0C2A" w:rsidR="0009502C" w:rsidRPr="00A2550B" w:rsidRDefault="0084225C" w:rsidP="0009502C">
            <w:pPr>
              <w:rPr>
                <w:rFonts w:asciiTheme="minorHAnsi" w:hAnsiTheme="minorHAnsi" w:cstheme="minorHAnsi"/>
                <w:szCs w:val="24"/>
              </w:rPr>
            </w:pPr>
            <w:ins w:id="113" w:author="Mary Jo Rattermann" w:date="2023-10-05T19:58:00Z">
              <w:r>
                <w:rPr>
                  <w:rFonts w:asciiTheme="minorHAnsi" w:hAnsiTheme="minorHAnsi" w:cstheme="minorHAnsi"/>
                  <w:szCs w:val="24"/>
                </w:rPr>
                <w:t>Anthem Blue Cross &amp; Blue Shield</w:t>
              </w:r>
            </w:ins>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233ACC69" w:rsidR="0009502C" w:rsidRPr="00A2550B" w:rsidRDefault="00B01486" w:rsidP="0009502C">
            <w:pPr>
              <w:rPr>
                <w:rFonts w:asciiTheme="minorHAnsi" w:hAnsiTheme="minorHAnsi" w:cstheme="minorHAnsi"/>
                <w:szCs w:val="24"/>
              </w:rPr>
            </w:pPr>
            <w:ins w:id="114" w:author="Mary Jo Rattermann" w:date="2023-10-05T12:48:00Z">
              <w:r>
                <w:rPr>
                  <w:rFonts w:asciiTheme="minorHAnsi" w:hAnsiTheme="minorHAnsi" w:cstheme="minorHAnsi"/>
                  <w:szCs w:val="24"/>
                </w:rPr>
                <w:t>220 Virgin</w:t>
              </w:r>
            </w:ins>
            <w:ins w:id="115" w:author="Mary Jo Rattermann" w:date="2023-10-05T12:49:00Z">
              <w:r>
                <w:rPr>
                  <w:rFonts w:asciiTheme="minorHAnsi" w:hAnsiTheme="minorHAnsi" w:cstheme="minorHAnsi"/>
                  <w:szCs w:val="24"/>
                </w:rPr>
                <w:t>ia Avenue</w:t>
              </w:r>
            </w:ins>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618703B" w:rsidR="0009502C" w:rsidRPr="00A2550B" w:rsidRDefault="00B01486" w:rsidP="0009502C">
            <w:pPr>
              <w:rPr>
                <w:rFonts w:asciiTheme="minorHAnsi" w:hAnsiTheme="minorHAnsi" w:cstheme="minorHAnsi"/>
                <w:szCs w:val="24"/>
              </w:rPr>
            </w:pPr>
            <w:ins w:id="116" w:author="Mary Jo Rattermann" w:date="2023-10-05T12:49:00Z">
              <w:r>
                <w:rPr>
                  <w:rFonts w:asciiTheme="minorHAnsi" w:hAnsiTheme="minorHAnsi" w:cstheme="minorHAnsi"/>
                  <w:szCs w:val="24"/>
                </w:rPr>
                <w:t>Indianapolis, IN 46204</w:t>
              </w:r>
            </w:ins>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1E2EA5B9" w:rsidR="0009502C" w:rsidRPr="00A2550B" w:rsidRDefault="0084225C" w:rsidP="0009502C">
            <w:pPr>
              <w:rPr>
                <w:rFonts w:asciiTheme="minorHAnsi" w:hAnsiTheme="minorHAnsi" w:cstheme="minorHAnsi"/>
                <w:szCs w:val="24"/>
              </w:rPr>
            </w:pPr>
            <w:ins w:id="117" w:author="Mary Jo Rattermann" w:date="2023-10-05T19:59:00Z">
              <w:r>
                <w:rPr>
                  <w:rFonts w:asciiTheme="minorHAnsi" w:hAnsiTheme="minorHAnsi" w:cstheme="minorHAnsi"/>
                  <w:szCs w:val="24"/>
                </w:rPr>
                <w:fldChar w:fldCharType="begin"/>
              </w:r>
              <w:r>
                <w:rPr>
                  <w:rFonts w:asciiTheme="minorHAnsi" w:hAnsiTheme="minorHAnsi" w:cstheme="minorHAnsi"/>
                  <w:szCs w:val="24"/>
                </w:rPr>
                <w:instrText>HYPERLINK "http://</w:instrText>
              </w:r>
            </w:ins>
            <w:ins w:id="118" w:author="Mary Jo Rattermann" w:date="2023-10-05T12:49:00Z">
              <w:r w:rsidRPr="0084225C">
                <w:rPr>
                  <w:rPrChange w:id="119" w:author="Mary Jo Rattermann" w:date="2023-10-05T19:59:00Z">
                    <w:rPr>
                      <w:rStyle w:val="Hyperlink"/>
                      <w:rFonts w:asciiTheme="minorHAnsi" w:hAnsiTheme="minorHAnsi" w:cstheme="minorHAnsi"/>
                      <w:szCs w:val="24"/>
                    </w:rPr>
                  </w:rPrChange>
                </w:rPr>
                <w:instrText>www.</w:instrText>
              </w:r>
            </w:ins>
            <w:ins w:id="120" w:author="Mary Jo Rattermann" w:date="2023-10-05T19:59:00Z">
              <w:r w:rsidRPr="0084225C">
                <w:rPr>
                  <w:rPrChange w:id="121" w:author="Mary Jo Rattermann" w:date="2023-10-05T19:59:00Z">
                    <w:rPr>
                      <w:rStyle w:val="Hyperlink"/>
                      <w:rFonts w:asciiTheme="minorHAnsi" w:hAnsiTheme="minorHAnsi" w:cstheme="minorHAnsi"/>
                      <w:szCs w:val="24"/>
                    </w:rPr>
                  </w:rPrChange>
                </w:rPr>
                <w:instrText>a</w:instrText>
              </w:r>
              <w:r w:rsidRPr="0084225C">
                <w:rPr>
                  <w:rPrChange w:id="122" w:author="Mary Jo Rattermann" w:date="2023-10-05T19:59:00Z">
                    <w:rPr>
                      <w:rStyle w:val="Hyperlink"/>
                    </w:rPr>
                  </w:rPrChange>
                </w:rPr>
                <w:instrText>nthem</w:instrText>
              </w:r>
            </w:ins>
            <w:ins w:id="123" w:author="Mary Jo Rattermann" w:date="2023-10-05T12:50:00Z">
              <w:r w:rsidRPr="0084225C">
                <w:rPr>
                  <w:rPrChange w:id="124" w:author="Mary Jo Rattermann" w:date="2023-10-05T19:59:00Z">
                    <w:rPr>
                      <w:rStyle w:val="Hyperlink"/>
                      <w:rFonts w:asciiTheme="minorHAnsi" w:hAnsiTheme="minorHAnsi" w:cstheme="minorHAnsi"/>
                      <w:szCs w:val="24"/>
                    </w:rPr>
                  </w:rPrChange>
                </w:rPr>
                <w:instrText>.com</w:instrText>
              </w:r>
            </w:ins>
            <w:ins w:id="125" w:author="Mary Jo Rattermann" w:date="2023-10-05T19:59:00Z">
              <w:r>
                <w:rPr>
                  <w:rFonts w:asciiTheme="minorHAnsi" w:hAnsiTheme="minorHAnsi" w:cstheme="minorHAnsi"/>
                  <w:szCs w:val="24"/>
                </w:rPr>
                <w:instrText>"</w:instrText>
              </w:r>
              <w:r>
                <w:rPr>
                  <w:rFonts w:asciiTheme="minorHAnsi" w:hAnsiTheme="minorHAnsi" w:cstheme="minorHAnsi"/>
                  <w:szCs w:val="24"/>
                </w:rPr>
              </w:r>
              <w:r>
                <w:rPr>
                  <w:rFonts w:asciiTheme="minorHAnsi" w:hAnsiTheme="minorHAnsi" w:cstheme="minorHAnsi"/>
                  <w:szCs w:val="24"/>
                </w:rPr>
                <w:fldChar w:fldCharType="separate"/>
              </w:r>
            </w:ins>
            <w:ins w:id="126" w:author="Mary Jo Rattermann" w:date="2023-10-05T12:49:00Z">
              <w:r w:rsidRPr="0084225C">
                <w:rPr>
                  <w:rStyle w:val="Hyperlink"/>
                  <w:rFonts w:asciiTheme="minorHAnsi" w:hAnsiTheme="minorHAnsi" w:cstheme="minorHAnsi"/>
                  <w:szCs w:val="24"/>
                </w:rPr>
                <w:t>www.</w:t>
              </w:r>
            </w:ins>
            <w:ins w:id="127" w:author="Mary Jo Rattermann" w:date="2023-10-05T19:59:00Z">
              <w:r w:rsidRPr="0084225C">
                <w:rPr>
                  <w:rStyle w:val="Hyperlink"/>
                  <w:rFonts w:asciiTheme="minorHAnsi" w:hAnsiTheme="minorHAnsi" w:cstheme="minorHAnsi"/>
                  <w:szCs w:val="24"/>
                </w:rPr>
                <w:t>a</w:t>
              </w:r>
              <w:r w:rsidRPr="0084225C">
                <w:rPr>
                  <w:rStyle w:val="Hyperlink"/>
                </w:rPr>
                <w:t>nthem</w:t>
              </w:r>
            </w:ins>
            <w:ins w:id="128" w:author="Mary Jo Rattermann" w:date="2023-10-05T12:50:00Z">
              <w:r w:rsidRPr="0084225C">
                <w:rPr>
                  <w:rStyle w:val="Hyperlink"/>
                  <w:rFonts w:asciiTheme="minorHAnsi" w:hAnsiTheme="minorHAnsi" w:cstheme="minorHAnsi"/>
                  <w:szCs w:val="24"/>
                </w:rPr>
                <w:t>.com</w:t>
              </w:r>
            </w:ins>
            <w:ins w:id="129" w:author="Mary Jo Rattermann" w:date="2023-10-05T19:59:00Z">
              <w:r>
                <w:rPr>
                  <w:rFonts w:asciiTheme="minorHAnsi" w:hAnsiTheme="minorHAnsi" w:cstheme="minorHAnsi"/>
                  <w:szCs w:val="24"/>
                </w:rPr>
                <w:fldChar w:fldCharType="end"/>
              </w:r>
            </w:ins>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143CFE3D" w:rsidR="0009502C" w:rsidRPr="00A2550B" w:rsidRDefault="00B01486" w:rsidP="0009502C">
            <w:pPr>
              <w:rPr>
                <w:rFonts w:asciiTheme="minorHAnsi" w:hAnsiTheme="minorHAnsi" w:cstheme="minorHAnsi"/>
                <w:szCs w:val="24"/>
              </w:rPr>
            </w:pPr>
            <w:ins w:id="130" w:author="Mary Jo Rattermann" w:date="2023-10-05T12:50:00Z">
              <w:r>
                <w:rPr>
                  <w:rFonts w:asciiTheme="minorHAnsi" w:hAnsiTheme="minorHAnsi" w:cstheme="minorHAnsi"/>
                  <w:szCs w:val="24"/>
                </w:rPr>
                <w:t>Darryl Lockett</w:t>
              </w:r>
            </w:ins>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082C3EEA" w:rsidR="008F4E85" w:rsidRPr="00A2550B" w:rsidRDefault="00B01486" w:rsidP="0009502C">
            <w:pPr>
              <w:rPr>
                <w:rFonts w:asciiTheme="minorHAnsi" w:hAnsiTheme="minorHAnsi" w:cstheme="minorHAnsi"/>
                <w:szCs w:val="24"/>
              </w:rPr>
            </w:pPr>
            <w:ins w:id="131" w:author="Mary Jo Rattermann" w:date="2023-10-05T12:51:00Z">
              <w:r>
                <w:rPr>
                  <w:rFonts w:asciiTheme="minorHAnsi" w:hAnsiTheme="minorHAnsi" w:cstheme="minorHAnsi"/>
                  <w:szCs w:val="24"/>
                </w:rPr>
                <w:t>Health Equity Director</w:t>
              </w:r>
            </w:ins>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1EEFA828" w:rsidR="0009502C" w:rsidRPr="00A2550B" w:rsidRDefault="0084225C" w:rsidP="0009502C">
            <w:pPr>
              <w:rPr>
                <w:rFonts w:asciiTheme="minorHAnsi" w:hAnsiTheme="minorHAnsi" w:cstheme="minorHAnsi"/>
                <w:szCs w:val="24"/>
              </w:rPr>
            </w:pPr>
            <w:ins w:id="132" w:author="Mary Jo Rattermann" w:date="2023-10-05T19:59:00Z">
              <w:r>
                <w:rPr>
                  <w:rFonts w:asciiTheme="minorHAnsi" w:hAnsiTheme="minorHAnsi" w:cstheme="minorHAnsi"/>
                  <w:szCs w:val="24"/>
                </w:rPr>
                <w:t>(317) 417-2941</w:t>
              </w:r>
            </w:ins>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30EF7435" w:rsidR="0009502C" w:rsidRPr="00A2550B" w:rsidRDefault="0084225C" w:rsidP="0009502C">
            <w:pPr>
              <w:rPr>
                <w:rFonts w:asciiTheme="minorHAnsi" w:hAnsiTheme="minorHAnsi" w:cstheme="minorHAnsi"/>
                <w:szCs w:val="24"/>
              </w:rPr>
            </w:pPr>
            <w:ins w:id="133" w:author="Mary Jo Rattermann" w:date="2023-10-05T19:59:00Z">
              <w:r>
                <w:rPr>
                  <w:rFonts w:asciiTheme="minorHAnsi" w:hAnsiTheme="minorHAnsi" w:cstheme="minorHAnsi"/>
                  <w:szCs w:val="24"/>
                </w:rPr>
                <w:t>N/A</w:t>
              </w:r>
            </w:ins>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55C2F352" w:rsidR="0009502C" w:rsidRPr="00A2550B" w:rsidRDefault="00B01486" w:rsidP="0009502C">
            <w:pPr>
              <w:rPr>
                <w:rFonts w:asciiTheme="minorHAnsi" w:hAnsiTheme="minorHAnsi" w:cstheme="minorHAnsi"/>
                <w:szCs w:val="24"/>
              </w:rPr>
            </w:pPr>
            <w:ins w:id="134" w:author="Mary Jo Rattermann" w:date="2023-10-05T12:51:00Z">
              <w:r>
                <w:fldChar w:fldCharType="begin"/>
              </w:r>
              <w:r>
                <w:instrText>HYPERLINK "mailto:Darryl.Lockett@anthem.com"</w:instrText>
              </w:r>
              <w:r>
                <w:fldChar w:fldCharType="separate"/>
              </w:r>
              <w:r>
                <w:rPr>
                  <w:rStyle w:val="Hyperlink"/>
                  <w:rFonts w:ascii="Helvetica" w:hAnsi="Helvetica"/>
                  <w:sz w:val="18"/>
                  <w:szCs w:val="18"/>
                </w:rPr>
                <w:t>Darryl.Lockett@anthem.com</w:t>
              </w:r>
              <w:r>
                <w:fldChar w:fldCharType="end"/>
              </w:r>
            </w:ins>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6A052858" w:rsidR="0009502C" w:rsidRPr="00A2550B" w:rsidRDefault="00B01486" w:rsidP="0009502C">
            <w:pPr>
              <w:rPr>
                <w:rFonts w:asciiTheme="minorHAnsi" w:hAnsiTheme="minorHAnsi" w:cstheme="minorHAnsi"/>
                <w:szCs w:val="24"/>
              </w:rPr>
            </w:pPr>
            <w:ins w:id="135" w:author="Mary Jo Rattermann" w:date="2023-10-05T12:51:00Z">
              <w:r>
                <w:rPr>
                  <w:rFonts w:asciiTheme="minorHAnsi" w:hAnsiTheme="minorHAnsi" w:cstheme="minorHAnsi"/>
                  <w:szCs w:val="24"/>
                </w:rPr>
                <w:t>Health Insurance</w:t>
              </w:r>
            </w:ins>
            <w:ins w:id="136" w:author="Mary Jo Rattermann" w:date="2023-10-05T19:59:00Z">
              <w:r w:rsidR="0084225C">
                <w:rPr>
                  <w:rFonts w:asciiTheme="minorHAnsi" w:hAnsiTheme="minorHAnsi" w:cstheme="minorHAnsi"/>
                  <w:szCs w:val="24"/>
                </w:rPr>
                <w:t xml:space="preserve">/Managed </w:t>
              </w:r>
            </w:ins>
            <w:ins w:id="137" w:author="Mary Jo Rattermann" w:date="2023-10-05T20:00:00Z">
              <w:r w:rsidR="0084225C">
                <w:rPr>
                  <w:rFonts w:asciiTheme="minorHAnsi" w:hAnsiTheme="minorHAnsi" w:cstheme="minorHAnsi"/>
                  <w:szCs w:val="24"/>
                </w:rPr>
                <w:t>Care</w:t>
              </w:r>
            </w:ins>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38"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6FEE6B17" w:rsidR="0009502C" w:rsidRPr="00A2550B" w:rsidRDefault="00070208" w:rsidP="0009502C">
            <w:pPr>
              <w:rPr>
                <w:rFonts w:asciiTheme="minorHAnsi" w:hAnsiTheme="minorHAnsi" w:cstheme="minorHAnsi"/>
                <w:szCs w:val="24"/>
              </w:rPr>
            </w:pPr>
            <w:ins w:id="139" w:author="Mary Jo Rattermann" w:date="2023-09-27T13:32:00Z">
              <w:r>
                <w:rPr>
                  <w:rFonts w:asciiTheme="minorHAnsi" w:hAnsiTheme="minorHAnsi" w:cstheme="minorHAnsi"/>
                  <w:szCs w:val="24"/>
                </w:rPr>
                <w:t xml:space="preserve">Paramount Health Data Project is registered to do business by the Indiana Secretary of State. </w:t>
              </w:r>
            </w:ins>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3F24254B" w:rsidR="0009502C" w:rsidRPr="00A2550B" w:rsidRDefault="0084225C" w:rsidP="0009502C">
            <w:pPr>
              <w:rPr>
                <w:rFonts w:asciiTheme="minorHAnsi" w:hAnsiTheme="minorHAnsi" w:cstheme="minorHAnsi"/>
                <w:szCs w:val="24"/>
              </w:rPr>
            </w:pPr>
            <w:ins w:id="140" w:author="Mary Jo Rattermann" w:date="2023-10-05T19:57:00Z">
              <w:r>
                <w:rPr>
                  <w:rFonts w:asciiTheme="minorHAnsi" w:hAnsiTheme="minorHAnsi" w:cstheme="minorHAnsi"/>
                  <w:szCs w:val="24"/>
                </w:rPr>
                <w:t xml:space="preserve">Tommy </w:t>
              </w:r>
              <w:proofErr w:type="spellStart"/>
              <w:r>
                <w:rPr>
                  <w:rFonts w:asciiTheme="minorHAnsi" w:hAnsiTheme="minorHAnsi" w:cstheme="minorHAnsi"/>
                  <w:szCs w:val="24"/>
                </w:rPr>
                <w:t>Reddicks</w:t>
              </w:r>
              <w:proofErr w:type="spellEnd"/>
              <w:r>
                <w:rPr>
                  <w:rFonts w:asciiTheme="minorHAnsi" w:hAnsiTheme="minorHAnsi" w:cstheme="minorHAnsi"/>
                  <w:szCs w:val="24"/>
                </w:rPr>
                <w:t>, President of the B</w:t>
              </w:r>
            </w:ins>
            <w:ins w:id="141" w:author="Mary Jo Rattermann" w:date="2023-10-05T19:58:00Z">
              <w:r>
                <w:rPr>
                  <w:rFonts w:asciiTheme="minorHAnsi" w:hAnsiTheme="minorHAnsi" w:cstheme="minorHAnsi"/>
                  <w:szCs w:val="24"/>
                </w:rPr>
                <w:t xml:space="preserve">oard of Directors, </w:t>
              </w:r>
            </w:ins>
            <w:ins w:id="142" w:author="Mary Jo Rattermann" w:date="2023-09-27T13:33:00Z">
              <w:r w:rsidR="00070208">
                <w:rPr>
                  <w:rFonts w:asciiTheme="minorHAnsi" w:hAnsiTheme="minorHAnsi" w:cstheme="minorHAnsi"/>
                  <w:szCs w:val="24"/>
                </w:rPr>
                <w:t xml:space="preserve">is legally authorized by Paramount Health Data Project to commit the organization contractually. A copy of the </w:t>
              </w:r>
            </w:ins>
            <w:ins w:id="143" w:author="Mary Jo Rattermann" w:date="2023-10-05T19:58:00Z">
              <w:r>
                <w:rPr>
                  <w:rFonts w:asciiTheme="minorHAnsi" w:hAnsiTheme="minorHAnsi" w:cstheme="minorHAnsi"/>
                  <w:szCs w:val="24"/>
                </w:rPr>
                <w:t>PHDP Bylaws</w:t>
              </w:r>
            </w:ins>
            <w:ins w:id="144" w:author="Mary Jo Rattermann" w:date="2023-09-27T13:33:00Z">
              <w:r w:rsidR="00070208">
                <w:rPr>
                  <w:rFonts w:asciiTheme="minorHAnsi" w:hAnsiTheme="minorHAnsi" w:cstheme="minorHAnsi"/>
                  <w:szCs w:val="24"/>
                </w:rPr>
                <w:t xml:space="preserve"> can be found in Attachment </w:t>
              </w:r>
            </w:ins>
            <w:ins w:id="145" w:author="Mary Jo Rattermann" w:date="2023-10-05T20:02:00Z">
              <w:r w:rsidR="00EB7805">
                <w:rPr>
                  <w:rFonts w:asciiTheme="minorHAnsi" w:hAnsiTheme="minorHAnsi" w:cstheme="minorHAnsi"/>
                  <w:szCs w:val="24"/>
                </w:rPr>
                <w:t>2</w:t>
              </w:r>
            </w:ins>
            <w:ins w:id="146" w:author="Mary Jo Rattermann" w:date="2023-09-27T13:33:00Z">
              <w:r w:rsidR="00070208">
                <w:rPr>
                  <w:rFonts w:asciiTheme="minorHAnsi" w:hAnsiTheme="minorHAnsi" w:cstheme="minorHAnsi"/>
                  <w:szCs w:val="24"/>
                </w:rPr>
                <w:t>.</w:t>
              </w:r>
            </w:ins>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Del="00EB7805" w:rsidRDefault="00060D2C" w:rsidP="00537AA0">
      <w:pPr>
        <w:pStyle w:val="ListParagraph"/>
        <w:widowControl/>
        <w:rPr>
          <w:del w:id="147" w:author="Mary Jo Rattermann" w:date="2023-10-05T20:04:00Z"/>
          <w:rFonts w:asciiTheme="minorHAnsi" w:hAnsiTheme="minorHAnsi" w:cstheme="minorHAnsi"/>
          <w:szCs w:val="24"/>
        </w:rPr>
      </w:pPr>
    </w:p>
    <w:p w14:paraId="0FA766FA" w14:textId="7FFF0A33" w:rsidR="003F442B" w:rsidRPr="00A2550B" w:rsidRDefault="003F442B">
      <w:pPr>
        <w:widowControl/>
        <w:rPr>
          <w:rFonts w:asciiTheme="minorHAnsi" w:hAnsiTheme="minorHAnsi" w:cstheme="minorHAnsi"/>
          <w:szCs w:val="24"/>
        </w:rPr>
        <w:pPrChange w:id="148" w:author="Mary Jo Rattermann" w:date="2023-10-05T20:04:00Z">
          <w:pPr>
            <w:widowControl/>
            <w:ind w:left="72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017B550C" w:rsidR="00070208" w:rsidRPr="00A2550B" w:rsidRDefault="00070208" w:rsidP="0009502C">
            <w:pPr>
              <w:rPr>
                <w:rFonts w:asciiTheme="minorHAnsi" w:hAnsiTheme="minorHAnsi" w:cstheme="minorHAnsi"/>
                <w:szCs w:val="24"/>
              </w:rPr>
            </w:pPr>
            <w:ins w:id="149" w:author="Mary Jo Rattermann" w:date="2023-09-27T13:34:00Z">
              <w:r>
                <w:rPr>
                  <w:rFonts w:asciiTheme="minorHAnsi" w:hAnsiTheme="minorHAnsi" w:cstheme="minorHAnsi"/>
                  <w:szCs w:val="24"/>
                </w:rPr>
                <w:t xml:space="preserve">Paramount Health Data Project will be subcontracting with </w:t>
              </w:r>
            </w:ins>
            <w:ins w:id="150" w:author="Mary Jo Rattermann" w:date="2023-10-05T10:33:00Z">
              <w:r w:rsidR="00A9428F">
                <w:rPr>
                  <w:rFonts w:asciiTheme="minorHAnsi" w:hAnsiTheme="minorHAnsi" w:cstheme="minorHAnsi"/>
                  <w:szCs w:val="24"/>
                </w:rPr>
                <w:t xml:space="preserve">Coverdale Consulting, </w:t>
              </w:r>
            </w:ins>
            <w:ins w:id="151" w:author="Mary Jo Rattermann" w:date="2023-09-27T13:34:00Z">
              <w:r>
                <w:rPr>
                  <w:rFonts w:asciiTheme="minorHAnsi" w:hAnsiTheme="minorHAnsi" w:cstheme="minorHAnsi"/>
                  <w:szCs w:val="24"/>
                </w:rPr>
                <w:t>a Women’</w:t>
              </w:r>
            </w:ins>
            <w:ins w:id="152" w:author="Mary Jo Rattermann" w:date="2023-09-27T13:35:00Z">
              <w:r>
                <w:rPr>
                  <w:rFonts w:asciiTheme="minorHAnsi" w:hAnsiTheme="minorHAnsi" w:cstheme="minorHAnsi"/>
                  <w:szCs w:val="24"/>
                </w:rPr>
                <w:t>s Business Enterprise, Veteran Strategies,</w:t>
              </w:r>
            </w:ins>
            <w:ins w:id="153" w:author="Mary Jo Rattermann" w:date="2023-09-27T13:39:00Z">
              <w:r>
                <w:rPr>
                  <w:rFonts w:asciiTheme="minorHAnsi" w:hAnsiTheme="minorHAnsi" w:cstheme="minorHAnsi"/>
                  <w:szCs w:val="24"/>
                </w:rPr>
                <w:t xml:space="preserve"> Inc.</w:t>
              </w:r>
            </w:ins>
            <w:ins w:id="154" w:author="Mary Jo Rattermann" w:date="2023-09-27T13:35:00Z">
              <w:r>
                <w:rPr>
                  <w:rFonts w:asciiTheme="minorHAnsi" w:hAnsiTheme="minorHAnsi" w:cstheme="minorHAnsi"/>
                  <w:szCs w:val="24"/>
                </w:rPr>
                <w:t xml:space="preserve"> an Indiana Veteran Owned Small Business Subcontractor, </w:t>
              </w:r>
            </w:ins>
            <w:ins w:id="155" w:author="Mary Jo Rattermann" w:date="2023-10-05T10:39:00Z">
              <w:r w:rsidR="00D60F67">
                <w:rPr>
                  <w:rFonts w:asciiTheme="minorHAnsi" w:hAnsiTheme="minorHAnsi" w:cstheme="minorHAnsi"/>
                  <w:szCs w:val="24"/>
                </w:rPr>
                <w:t xml:space="preserve">and Diverse Staffing </w:t>
              </w:r>
            </w:ins>
            <w:ins w:id="156" w:author="Mary Jo Rattermann" w:date="2023-09-27T13:35:00Z">
              <w:r>
                <w:rPr>
                  <w:rFonts w:asciiTheme="minorHAnsi" w:hAnsiTheme="minorHAnsi" w:cstheme="minorHAnsi"/>
                  <w:szCs w:val="24"/>
                </w:rPr>
                <w:t xml:space="preserve">and </w:t>
              </w:r>
            </w:ins>
            <w:proofErr w:type="spellStart"/>
            <w:ins w:id="157" w:author="Mary Jo Rattermann" w:date="2023-09-27T15:13:00Z">
              <w:r w:rsidR="005656BF">
                <w:rPr>
                  <w:rFonts w:asciiTheme="minorHAnsi" w:hAnsiTheme="minorHAnsi" w:cstheme="minorHAnsi"/>
                  <w:szCs w:val="24"/>
                </w:rPr>
                <w:t>GreyPrint</w:t>
              </w:r>
              <w:proofErr w:type="spellEnd"/>
              <w:r w:rsidR="005656BF">
                <w:rPr>
                  <w:rFonts w:asciiTheme="minorHAnsi" w:hAnsiTheme="minorHAnsi" w:cstheme="minorHAnsi"/>
                  <w:szCs w:val="24"/>
                </w:rPr>
                <w:t xml:space="preserve"> </w:t>
              </w:r>
              <w:r w:rsidR="00A32E1E">
                <w:rPr>
                  <w:rFonts w:asciiTheme="minorHAnsi" w:hAnsiTheme="minorHAnsi" w:cstheme="minorHAnsi"/>
                  <w:szCs w:val="24"/>
                </w:rPr>
                <w:t>Consulting</w:t>
              </w:r>
            </w:ins>
            <w:ins w:id="158" w:author="Mary Jo Rattermann" w:date="2023-09-27T13:36:00Z">
              <w:r>
                <w:rPr>
                  <w:rFonts w:asciiTheme="minorHAnsi" w:hAnsiTheme="minorHAnsi" w:cstheme="minorHAnsi"/>
                  <w:szCs w:val="24"/>
                </w:rPr>
                <w:t xml:space="preserve">, </w:t>
              </w:r>
            </w:ins>
            <w:ins w:id="159" w:author="Mary Jo Rattermann" w:date="2023-10-05T10:39:00Z">
              <w:r w:rsidR="00D60F67">
                <w:rPr>
                  <w:rFonts w:asciiTheme="minorHAnsi" w:hAnsiTheme="minorHAnsi" w:cstheme="minorHAnsi"/>
                  <w:szCs w:val="24"/>
                </w:rPr>
                <w:t xml:space="preserve">both </w:t>
              </w:r>
            </w:ins>
            <w:ins w:id="160" w:author="Mary Jo Rattermann" w:date="2023-09-27T13:36:00Z">
              <w:r>
                <w:rPr>
                  <w:rFonts w:asciiTheme="minorHAnsi" w:hAnsiTheme="minorHAnsi" w:cstheme="minorHAnsi"/>
                  <w:szCs w:val="24"/>
                </w:rPr>
                <w:t>Minority Business Enterprise</w:t>
              </w:r>
            </w:ins>
            <w:ins w:id="161" w:author="Mary Jo Rattermann" w:date="2023-10-05T10:39:00Z">
              <w:r w:rsidR="00D60F67">
                <w:rPr>
                  <w:rFonts w:asciiTheme="minorHAnsi" w:hAnsiTheme="minorHAnsi" w:cstheme="minorHAnsi"/>
                  <w:szCs w:val="24"/>
                </w:rPr>
                <w:t>s</w:t>
              </w:r>
            </w:ins>
            <w:ins w:id="162" w:author="Mary Jo Rattermann" w:date="2023-09-27T13:36:00Z">
              <w:r>
                <w:rPr>
                  <w:rFonts w:asciiTheme="minorHAnsi" w:hAnsiTheme="minorHAnsi" w:cstheme="minorHAnsi"/>
                  <w:szCs w:val="24"/>
                </w:rPr>
                <w:t xml:space="preserve">.  </w:t>
              </w:r>
            </w:ins>
            <w:ins w:id="163" w:author="Mary Jo Rattermann" w:date="2023-10-05T10:34:00Z">
              <w:r w:rsidR="00A9428F">
                <w:rPr>
                  <w:rFonts w:asciiTheme="minorHAnsi" w:hAnsiTheme="minorHAnsi" w:cstheme="minorHAnsi"/>
                  <w:szCs w:val="24"/>
                </w:rPr>
                <w:t>Coverdale Consulting</w:t>
              </w:r>
            </w:ins>
            <w:ins w:id="164" w:author="Mary Jo Rattermann" w:date="2023-09-27T13:36:00Z">
              <w:r>
                <w:rPr>
                  <w:rFonts w:asciiTheme="minorHAnsi" w:hAnsiTheme="minorHAnsi" w:cstheme="minorHAnsi"/>
                  <w:szCs w:val="24"/>
                </w:rPr>
                <w:t xml:space="preserve"> and Veteran Strategies were engaged because of prior relationships with PHDP—</w:t>
              </w:r>
            </w:ins>
            <w:ins w:id="165" w:author="Mary Jo Rattermann" w:date="2023-10-05T10:34:00Z">
              <w:r w:rsidR="00A9428F">
                <w:rPr>
                  <w:rFonts w:asciiTheme="minorHAnsi" w:hAnsiTheme="minorHAnsi" w:cstheme="minorHAnsi"/>
                  <w:szCs w:val="24"/>
                </w:rPr>
                <w:t xml:space="preserve">Coverdale Consulting has been providing </w:t>
              </w:r>
            </w:ins>
            <w:ins w:id="166" w:author="Mary Jo Rattermann" w:date="2023-10-05T10:35:00Z">
              <w:r w:rsidR="00A9428F">
                <w:rPr>
                  <w:rFonts w:asciiTheme="minorHAnsi" w:hAnsiTheme="minorHAnsi" w:cstheme="minorHAnsi"/>
                  <w:szCs w:val="24"/>
                </w:rPr>
                <w:t xml:space="preserve">marketing and </w:t>
              </w:r>
            </w:ins>
            <w:ins w:id="167" w:author="Mary Jo Rattermann" w:date="2023-10-05T10:34:00Z">
              <w:r w:rsidR="00A9428F">
                <w:rPr>
                  <w:rFonts w:asciiTheme="minorHAnsi" w:hAnsiTheme="minorHAnsi" w:cstheme="minorHAnsi"/>
                  <w:szCs w:val="24"/>
                </w:rPr>
                <w:t xml:space="preserve">communications </w:t>
              </w:r>
            </w:ins>
            <w:ins w:id="168" w:author="Mary Jo Rattermann" w:date="2023-10-05T10:35:00Z">
              <w:r w:rsidR="00A9428F">
                <w:rPr>
                  <w:rFonts w:asciiTheme="minorHAnsi" w:hAnsiTheme="minorHAnsi" w:cstheme="minorHAnsi"/>
                  <w:szCs w:val="24"/>
                </w:rPr>
                <w:t xml:space="preserve">support for PHDP </w:t>
              </w:r>
            </w:ins>
            <w:ins w:id="169" w:author="Mary Jo Rattermann" w:date="2023-10-05T10:36:00Z">
              <w:r w:rsidR="00A9428F">
                <w:rPr>
                  <w:rFonts w:asciiTheme="minorHAnsi" w:hAnsiTheme="minorHAnsi" w:cstheme="minorHAnsi"/>
                  <w:szCs w:val="24"/>
                </w:rPr>
                <w:t xml:space="preserve">for one year </w:t>
              </w:r>
            </w:ins>
            <w:ins w:id="170" w:author="Mary Jo Rattermann" w:date="2023-10-05T10:34:00Z">
              <w:r w:rsidR="00A9428F">
                <w:rPr>
                  <w:rFonts w:asciiTheme="minorHAnsi" w:hAnsiTheme="minorHAnsi" w:cstheme="minorHAnsi"/>
                  <w:szCs w:val="24"/>
                </w:rPr>
                <w:t xml:space="preserve">and </w:t>
              </w:r>
            </w:ins>
            <w:ins w:id="171" w:author="Mary Jo Rattermann" w:date="2023-09-27T13:37:00Z">
              <w:r>
                <w:rPr>
                  <w:rFonts w:asciiTheme="minorHAnsi" w:hAnsiTheme="minorHAnsi" w:cstheme="minorHAnsi"/>
                  <w:szCs w:val="24"/>
                </w:rPr>
                <w:t xml:space="preserve">Robert </w:t>
              </w:r>
            </w:ins>
            <w:ins w:id="172" w:author="Mary Jo Rattermann" w:date="2023-09-27T13:38:00Z">
              <w:r>
                <w:rPr>
                  <w:rFonts w:asciiTheme="minorHAnsi" w:hAnsiTheme="minorHAnsi" w:cstheme="minorHAnsi"/>
                  <w:szCs w:val="24"/>
                </w:rPr>
                <w:t>Vane, Owner and Operator of Veteran St</w:t>
              </w:r>
            </w:ins>
            <w:ins w:id="173" w:author="Mary Jo Rattermann" w:date="2023-09-27T13:39:00Z">
              <w:r>
                <w:rPr>
                  <w:rFonts w:asciiTheme="minorHAnsi" w:hAnsiTheme="minorHAnsi" w:cstheme="minorHAnsi"/>
                  <w:szCs w:val="24"/>
                </w:rPr>
                <w:t xml:space="preserve">rategies, Inc. has been providing public relations for 3 years. </w:t>
              </w:r>
            </w:ins>
            <w:ins w:id="174" w:author="Mary Jo Rattermann" w:date="2023-10-05T10:36:00Z">
              <w:r w:rsidR="00A9428F">
                <w:rPr>
                  <w:rFonts w:asciiTheme="minorHAnsi" w:hAnsiTheme="minorHAnsi" w:cstheme="minorHAnsi"/>
                  <w:szCs w:val="24"/>
                </w:rPr>
                <w:t>Given the</w:t>
              </w:r>
            </w:ins>
            <w:ins w:id="175" w:author="Mary Jo Rattermann" w:date="2023-10-06T09:56:00Z">
              <w:r w:rsidR="00C32AC1">
                <w:rPr>
                  <w:rFonts w:asciiTheme="minorHAnsi" w:hAnsiTheme="minorHAnsi" w:cstheme="minorHAnsi"/>
                  <w:szCs w:val="24"/>
                </w:rPr>
                <w:t xml:space="preserve"> need to start </w:t>
              </w:r>
            </w:ins>
            <w:ins w:id="176" w:author="Mary Jo Rattermann" w:date="2023-10-06T09:57:00Z">
              <w:r w:rsidR="00C32AC1">
                <w:rPr>
                  <w:rFonts w:asciiTheme="minorHAnsi" w:hAnsiTheme="minorHAnsi" w:cstheme="minorHAnsi"/>
                  <w:szCs w:val="24"/>
                </w:rPr>
                <w:t>quickly and the relatively compressed</w:t>
              </w:r>
            </w:ins>
            <w:ins w:id="177" w:author="Mary Jo Rattermann" w:date="2023-10-05T10:36:00Z">
              <w:r w:rsidR="00A9428F">
                <w:rPr>
                  <w:rFonts w:asciiTheme="minorHAnsi" w:hAnsiTheme="minorHAnsi" w:cstheme="minorHAnsi"/>
                  <w:szCs w:val="24"/>
                </w:rPr>
                <w:t xml:space="preserve"> timeline of this project and the importance of beginning the </w:t>
              </w:r>
            </w:ins>
            <w:ins w:id="178" w:author="Mary Jo Rattermann" w:date="2023-10-06T09:56:00Z">
              <w:r w:rsidR="00C32AC1">
                <w:rPr>
                  <w:rFonts w:asciiTheme="minorHAnsi" w:hAnsiTheme="minorHAnsi" w:cstheme="minorHAnsi"/>
                  <w:szCs w:val="24"/>
                </w:rPr>
                <w:t>work</w:t>
              </w:r>
            </w:ins>
            <w:ins w:id="179" w:author="Mary Jo Rattermann" w:date="2023-10-05T10:36:00Z">
              <w:r w:rsidR="00A9428F">
                <w:rPr>
                  <w:rFonts w:asciiTheme="minorHAnsi" w:hAnsiTheme="minorHAnsi" w:cstheme="minorHAnsi"/>
                  <w:szCs w:val="24"/>
                </w:rPr>
                <w:t xml:space="preserve"> quickly PHDP felt it w</w:t>
              </w:r>
            </w:ins>
            <w:ins w:id="180" w:author="Mary Jo Rattermann" w:date="2023-10-05T10:37:00Z">
              <w:r w:rsidR="00A9428F">
                <w:rPr>
                  <w:rFonts w:asciiTheme="minorHAnsi" w:hAnsiTheme="minorHAnsi" w:cstheme="minorHAnsi"/>
                  <w:szCs w:val="24"/>
                </w:rPr>
                <w:t xml:space="preserve">as important to engage with companies with established relationships. </w:t>
              </w:r>
            </w:ins>
            <w:proofErr w:type="spellStart"/>
            <w:ins w:id="181" w:author="Mary Jo Rattermann" w:date="2023-09-27T15:13:00Z">
              <w:r w:rsidR="00A32E1E">
                <w:rPr>
                  <w:rFonts w:asciiTheme="minorHAnsi" w:hAnsiTheme="minorHAnsi" w:cstheme="minorHAnsi"/>
                  <w:szCs w:val="24"/>
                </w:rPr>
                <w:t>GreyPrint</w:t>
              </w:r>
              <w:proofErr w:type="spellEnd"/>
              <w:r w:rsidR="00A32E1E">
                <w:rPr>
                  <w:rFonts w:asciiTheme="minorHAnsi" w:hAnsiTheme="minorHAnsi" w:cstheme="minorHAnsi"/>
                  <w:szCs w:val="24"/>
                </w:rPr>
                <w:t xml:space="preserve"> Consulting</w:t>
              </w:r>
            </w:ins>
            <w:ins w:id="182" w:author="Mary Jo Rattermann" w:date="2023-09-27T13:40:00Z">
              <w:r>
                <w:rPr>
                  <w:rFonts w:asciiTheme="minorHAnsi" w:hAnsiTheme="minorHAnsi" w:cstheme="minorHAnsi"/>
                  <w:szCs w:val="24"/>
                </w:rPr>
                <w:t xml:space="preserve"> </w:t>
              </w:r>
            </w:ins>
            <w:ins w:id="183" w:author="Mary Jo Rattermann" w:date="2023-10-05T10:37:00Z">
              <w:r w:rsidR="00A9428F">
                <w:rPr>
                  <w:rFonts w:asciiTheme="minorHAnsi" w:hAnsiTheme="minorHAnsi" w:cstheme="minorHAnsi"/>
                  <w:szCs w:val="24"/>
                </w:rPr>
                <w:t xml:space="preserve">and Diverse Staffing were </w:t>
              </w:r>
            </w:ins>
            <w:ins w:id="184" w:author="Mary Jo Rattermann" w:date="2023-09-27T13:40:00Z">
              <w:r>
                <w:rPr>
                  <w:rFonts w:asciiTheme="minorHAnsi" w:hAnsiTheme="minorHAnsi" w:cstheme="minorHAnsi"/>
                  <w:szCs w:val="24"/>
                </w:rPr>
                <w:t xml:space="preserve">found through the MBE/WBE/IVOSB registry hosted by the Indiana </w:t>
              </w:r>
            </w:ins>
            <w:ins w:id="185" w:author="Mary Jo Rattermann" w:date="2023-10-05T10:37:00Z">
              <w:r w:rsidR="00D60F67">
                <w:rPr>
                  <w:rFonts w:asciiTheme="minorHAnsi" w:hAnsiTheme="minorHAnsi" w:cstheme="minorHAnsi"/>
                  <w:szCs w:val="24"/>
                </w:rPr>
                <w:t>Division of Supp</w:t>
              </w:r>
            </w:ins>
            <w:ins w:id="186" w:author="Mary Jo Rattermann" w:date="2023-10-05T10:38:00Z">
              <w:r w:rsidR="00D60F67">
                <w:rPr>
                  <w:rFonts w:asciiTheme="minorHAnsi" w:hAnsiTheme="minorHAnsi" w:cstheme="minorHAnsi"/>
                  <w:szCs w:val="24"/>
                </w:rPr>
                <w:t xml:space="preserve">lier Diversity. Dr. </w:t>
              </w:r>
              <w:proofErr w:type="spellStart"/>
              <w:r w:rsidR="00D60F67">
                <w:rPr>
                  <w:rFonts w:asciiTheme="minorHAnsi" w:hAnsiTheme="minorHAnsi" w:cstheme="minorHAnsi"/>
                  <w:szCs w:val="24"/>
                </w:rPr>
                <w:t>Pechac</w:t>
              </w:r>
              <w:proofErr w:type="spellEnd"/>
              <w:r w:rsidR="00D60F67">
                <w:rPr>
                  <w:rFonts w:asciiTheme="minorHAnsi" w:hAnsiTheme="minorHAnsi" w:cstheme="minorHAnsi"/>
                  <w:szCs w:val="24"/>
                </w:rPr>
                <w:t xml:space="preserve"> of </w:t>
              </w:r>
              <w:proofErr w:type="spellStart"/>
              <w:r w:rsidR="00D60F67">
                <w:rPr>
                  <w:rFonts w:asciiTheme="minorHAnsi" w:hAnsiTheme="minorHAnsi" w:cstheme="minorHAnsi"/>
                  <w:szCs w:val="24"/>
                </w:rPr>
                <w:t>GreyPrint</w:t>
              </w:r>
              <w:proofErr w:type="spellEnd"/>
              <w:r w:rsidR="00D60F67">
                <w:rPr>
                  <w:rFonts w:asciiTheme="minorHAnsi" w:hAnsiTheme="minorHAnsi" w:cstheme="minorHAnsi"/>
                  <w:szCs w:val="24"/>
                </w:rPr>
                <w:t xml:space="preserve"> was interviewed by Dr. Rattermann prior to engaging her services. Diversity Staff</w:t>
              </w:r>
            </w:ins>
            <w:ins w:id="187" w:author="Mary Jo Rattermann" w:date="2023-10-05T10:39:00Z">
              <w:r w:rsidR="00D60F67">
                <w:rPr>
                  <w:rFonts w:asciiTheme="minorHAnsi" w:hAnsiTheme="minorHAnsi" w:cstheme="minorHAnsi"/>
                  <w:szCs w:val="24"/>
                </w:rPr>
                <w:t xml:space="preserve">ing was asked to submit a quote for clerical and transcription supports. </w:t>
              </w:r>
            </w:ins>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88"/>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88"/>
      <w:r w:rsidR="00757BBC">
        <w:rPr>
          <w:rStyle w:val="CommentReference"/>
        </w:rPr>
        <w:commentReference w:id="188"/>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0"/>
        <w:gridCol w:w="4350"/>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04908B04" w:rsidR="00FD5220" w:rsidRPr="00A2550B" w:rsidRDefault="004E207F" w:rsidP="00FD5220">
            <w:pPr>
              <w:rPr>
                <w:rFonts w:asciiTheme="minorHAnsi" w:hAnsiTheme="minorHAnsi" w:cstheme="minorHAnsi"/>
                <w:szCs w:val="24"/>
              </w:rPr>
            </w:pPr>
            <w:ins w:id="189" w:author="Mary Jo Rattermann" w:date="2023-09-27T14:44:00Z">
              <w:r>
                <w:rPr>
                  <w:rFonts w:asciiTheme="minorHAnsi" w:hAnsiTheme="minorHAnsi" w:cstheme="minorHAnsi"/>
                  <w:szCs w:val="24"/>
                </w:rPr>
                <w:t>Paramount Health Data Project</w:t>
              </w:r>
            </w:ins>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1429D22B" w:rsidR="00FD5220" w:rsidRPr="00A2550B" w:rsidRDefault="004E207F" w:rsidP="00FD5220">
            <w:pPr>
              <w:rPr>
                <w:rFonts w:asciiTheme="minorHAnsi" w:hAnsiTheme="minorHAnsi" w:cstheme="minorHAnsi"/>
                <w:szCs w:val="24"/>
              </w:rPr>
            </w:pPr>
            <w:ins w:id="190" w:author="Mary Jo Rattermann" w:date="2023-09-27T14:45:00Z">
              <w:r>
                <w:rPr>
                  <w:rFonts w:asciiTheme="minorHAnsi" w:hAnsiTheme="minorHAnsi" w:cstheme="minorHAnsi"/>
                  <w:szCs w:val="24"/>
                </w:rPr>
                <w:t>Mary Jo Rattermann, Ph.D.</w:t>
              </w:r>
            </w:ins>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6F33CA1D" w:rsidR="00FD5220" w:rsidRPr="00A2550B" w:rsidRDefault="004E207F" w:rsidP="00FD5220">
            <w:pPr>
              <w:rPr>
                <w:rFonts w:asciiTheme="minorHAnsi" w:hAnsiTheme="minorHAnsi" w:cstheme="minorHAnsi"/>
                <w:szCs w:val="24"/>
              </w:rPr>
            </w:pPr>
            <w:ins w:id="191" w:author="Mary Jo Rattermann" w:date="2023-09-27T14:45:00Z">
              <w:r>
                <w:rPr>
                  <w:rFonts w:asciiTheme="minorHAnsi" w:hAnsiTheme="minorHAnsi" w:cstheme="minorHAnsi"/>
                  <w:szCs w:val="24"/>
                </w:rPr>
                <w:t>Director of Research</w:t>
              </w:r>
            </w:ins>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58E93AE2" w:rsidR="00FD5220" w:rsidRPr="00A2550B" w:rsidRDefault="004E207F" w:rsidP="00FD5220">
            <w:pPr>
              <w:rPr>
                <w:rFonts w:asciiTheme="minorHAnsi" w:hAnsiTheme="minorHAnsi" w:cstheme="minorHAnsi"/>
                <w:szCs w:val="24"/>
              </w:rPr>
            </w:pPr>
            <w:ins w:id="192" w:author="Mary Jo Rattermann" w:date="2023-09-27T14:45:00Z">
              <w:r>
                <w:rPr>
                  <w:rFonts w:asciiTheme="minorHAnsi" w:hAnsiTheme="minorHAnsi" w:cstheme="minorHAnsi"/>
                  <w:szCs w:val="24"/>
                </w:rPr>
                <w:fldChar w:fldCharType="begin"/>
              </w:r>
              <w:r>
                <w:rPr>
                  <w:rFonts w:asciiTheme="minorHAnsi" w:hAnsiTheme="minorHAnsi" w:cstheme="minorHAnsi"/>
                  <w:szCs w:val="24"/>
                </w:rPr>
                <w:instrText>HYPERLINK "mailto:mjr@healthdataproject.org"</w:instrText>
              </w:r>
              <w:r>
                <w:rPr>
                  <w:rFonts w:asciiTheme="minorHAnsi" w:hAnsiTheme="minorHAnsi" w:cstheme="minorHAnsi"/>
                  <w:szCs w:val="24"/>
                </w:rPr>
              </w:r>
              <w:r>
                <w:rPr>
                  <w:rFonts w:asciiTheme="minorHAnsi" w:hAnsiTheme="minorHAnsi" w:cstheme="minorHAnsi"/>
                  <w:szCs w:val="24"/>
                </w:rPr>
                <w:fldChar w:fldCharType="separate"/>
              </w:r>
              <w:r w:rsidRPr="00B81174">
                <w:rPr>
                  <w:rStyle w:val="Hyperlink"/>
                  <w:rFonts w:asciiTheme="minorHAnsi" w:hAnsiTheme="minorHAnsi" w:cstheme="minorHAnsi"/>
                  <w:szCs w:val="24"/>
                </w:rPr>
                <w:t>mjr@healthdataproject.org</w:t>
              </w:r>
              <w:r>
                <w:rPr>
                  <w:rFonts w:asciiTheme="minorHAnsi" w:hAnsiTheme="minorHAnsi" w:cstheme="minorHAnsi"/>
                  <w:szCs w:val="24"/>
                </w:rPr>
                <w:fldChar w:fldCharType="end"/>
              </w:r>
            </w:ins>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62EE2B17" w:rsidR="00FD5220" w:rsidRPr="00A2550B" w:rsidRDefault="00A32E1E" w:rsidP="00FD5220">
            <w:pPr>
              <w:rPr>
                <w:rFonts w:asciiTheme="minorHAnsi" w:hAnsiTheme="minorHAnsi" w:cstheme="minorHAnsi"/>
                <w:szCs w:val="24"/>
              </w:rPr>
            </w:pPr>
            <w:ins w:id="193" w:author="Mary Jo Rattermann" w:date="2023-09-27T15:15:00Z">
              <w:r>
                <w:rPr>
                  <w:rFonts w:asciiTheme="minorHAnsi" w:hAnsiTheme="minorHAnsi" w:cstheme="minorHAnsi"/>
                  <w:szCs w:val="24"/>
                </w:rPr>
                <w:t>5601 Crawfordsville Road, Suite 903</w:t>
              </w:r>
            </w:ins>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6DAF20C" w:rsidR="00FD5220" w:rsidRPr="00A2550B" w:rsidRDefault="00A32E1E" w:rsidP="00FD5220">
            <w:pPr>
              <w:rPr>
                <w:rFonts w:asciiTheme="minorHAnsi" w:hAnsiTheme="minorHAnsi" w:cstheme="minorHAnsi"/>
                <w:szCs w:val="24"/>
              </w:rPr>
            </w:pPr>
            <w:ins w:id="194" w:author="Mary Jo Rattermann" w:date="2023-09-27T15:15:00Z">
              <w:r>
                <w:rPr>
                  <w:rFonts w:asciiTheme="minorHAnsi" w:hAnsiTheme="minorHAnsi" w:cstheme="minorHAnsi"/>
                  <w:szCs w:val="24"/>
                </w:rPr>
                <w:t>Indianapolis, IN 46224</w:t>
              </w:r>
            </w:ins>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698344FD" w:rsidR="00FD5220" w:rsidRPr="00A2550B" w:rsidRDefault="00A32E1E" w:rsidP="00FD5220">
            <w:pPr>
              <w:rPr>
                <w:rFonts w:asciiTheme="minorHAnsi" w:hAnsiTheme="minorHAnsi" w:cstheme="minorHAnsi"/>
                <w:szCs w:val="24"/>
              </w:rPr>
            </w:pPr>
            <w:ins w:id="195" w:author="Mary Jo Rattermann" w:date="2023-09-27T15:15:00Z">
              <w:r>
                <w:rPr>
                  <w:rFonts w:asciiTheme="minorHAnsi" w:hAnsiTheme="minorHAnsi" w:cstheme="minorHAnsi"/>
                  <w:szCs w:val="24"/>
                </w:rPr>
                <w:t>(317) 361-6772</w:t>
              </w:r>
            </w:ins>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23CE9C11" w:rsidR="00FD5220" w:rsidRPr="00A2550B" w:rsidRDefault="00E974B0" w:rsidP="00FD5220">
            <w:pPr>
              <w:rPr>
                <w:rFonts w:asciiTheme="minorHAnsi" w:hAnsiTheme="minorHAnsi" w:cstheme="minorHAnsi"/>
                <w:szCs w:val="24"/>
              </w:rPr>
            </w:pPr>
            <w:ins w:id="196" w:author="Mary Jo Rattermann" w:date="2023-10-06T10:01:00Z">
              <w:r>
                <w:rPr>
                  <w:rFonts w:asciiTheme="minorHAnsi" w:hAnsiTheme="minorHAnsi" w:cstheme="minorHAnsi"/>
                  <w:szCs w:val="24"/>
                </w:rPr>
                <w:t>N/A</w:t>
              </w:r>
            </w:ins>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670C1F30" w:rsidR="00FD5220" w:rsidRPr="00A2550B" w:rsidRDefault="00A32E1E" w:rsidP="00FD5220">
            <w:pPr>
              <w:rPr>
                <w:rFonts w:asciiTheme="minorHAnsi" w:hAnsiTheme="minorHAnsi" w:cstheme="minorHAnsi"/>
                <w:szCs w:val="24"/>
              </w:rPr>
            </w:pPr>
            <w:ins w:id="197" w:author="Mary Jo Rattermann" w:date="2023-09-27T15:15:00Z">
              <w:r>
                <w:rPr>
                  <w:rFonts w:asciiTheme="minorHAnsi" w:hAnsiTheme="minorHAnsi" w:cstheme="minorHAnsi"/>
                  <w:szCs w:val="24"/>
                </w:rPr>
                <w:t>Healthdataproject.or</w:t>
              </w:r>
            </w:ins>
            <w:ins w:id="198" w:author="Mary Jo Rattermann" w:date="2023-09-27T15:16:00Z">
              <w:r>
                <w:rPr>
                  <w:rFonts w:asciiTheme="minorHAnsi" w:hAnsiTheme="minorHAnsi" w:cstheme="minorHAnsi"/>
                  <w:szCs w:val="24"/>
                </w:rPr>
                <w:t>g</w:t>
              </w:r>
            </w:ins>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0027E0F4" w:rsidR="00FD5220" w:rsidRPr="00A2550B" w:rsidRDefault="00E974B0" w:rsidP="00FD5220">
            <w:pPr>
              <w:rPr>
                <w:rFonts w:asciiTheme="minorHAnsi" w:hAnsiTheme="minorHAnsi" w:cstheme="minorHAnsi"/>
                <w:szCs w:val="24"/>
              </w:rPr>
            </w:pPr>
            <w:ins w:id="199" w:author="Mary Jo Rattermann" w:date="2023-10-06T09:58:00Z">
              <w:r>
                <w:rPr>
                  <w:rFonts w:asciiTheme="minorHAnsi" w:hAnsiTheme="minorHAnsi" w:cstheme="minorHAnsi"/>
                  <w:szCs w:val="24"/>
                </w:rPr>
                <w:t>84-3988197</w:t>
              </w:r>
            </w:ins>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550FC4A4" w:rsidR="00FD5220" w:rsidRPr="00A2550B" w:rsidRDefault="00A32E1E" w:rsidP="00FD5220">
            <w:pPr>
              <w:rPr>
                <w:rFonts w:asciiTheme="minorHAnsi" w:hAnsiTheme="minorHAnsi" w:cstheme="minorHAnsi"/>
                <w:szCs w:val="24"/>
              </w:rPr>
            </w:pPr>
            <w:ins w:id="200" w:author="Mary Jo Rattermann" w:date="2023-09-27T15:16:00Z">
              <w:r>
                <w:rPr>
                  <w:rFonts w:asciiTheme="minorHAnsi" w:hAnsiTheme="minorHAnsi" w:cstheme="minorHAnsi"/>
                  <w:szCs w:val="24"/>
                </w:rPr>
                <w:t>0</w:t>
              </w:r>
            </w:ins>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65EC9B06" w:rsidR="00FD5220" w:rsidRPr="00A2550B" w:rsidRDefault="00A32E1E" w:rsidP="00FD5220">
            <w:pPr>
              <w:rPr>
                <w:rFonts w:asciiTheme="minorHAnsi" w:hAnsiTheme="minorHAnsi" w:cstheme="minorHAnsi"/>
                <w:szCs w:val="24"/>
              </w:rPr>
            </w:pPr>
            <w:ins w:id="201" w:author="Mary Jo Rattermann" w:date="2023-09-27T15:16:00Z">
              <w:r>
                <w:rPr>
                  <w:rFonts w:asciiTheme="minorHAnsi" w:hAnsiTheme="minorHAnsi" w:cstheme="minorHAnsi"/>
                  <w:szCs w:val="24"/>
                </w:rPr>
                <w:t xml:space="preserve">10 </w:t>
              </w:r>
            </w:ins>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3FF42BE0" w:rsidR="00FD5220" w:rsidRPr="00A2550B" w:rsidRDefault="00A32E1E" w:rsidP="00FD5220">
            <w:pPr>
              <w:rPr>
                <w:rFonts w:asciiTheme="minorHAnsi" w:hAnsiTheme="minorHAnsi" w:cstheme="minorHAnsi"/>
                <w:szCs w:val="24"/>
              </w:rPr>
            </w:pPr>
            <w:ins w:id="202" w:author="Mary Jo Rattermann" w:date="2023-09-27T15:16:00Z">
              <w:r>
                <w:rPr>
                  <w:rFonts w:asciiTheme="minorHAnsi" w:hAnsiTheme="minorHAnsi" w:cstheme="minorHAnsi"/>
                  <w:szCs w:val="24"/>
                </w:rPr>
                <w:t>1</w:t>
              </w:r>
            </w:ins>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0469C55C" w:rsidR="00FD5220" w:rsidRPr="00A2550B" w:rsidRDefault="00E974B0" w:rsidP="00FD5220">
            <w:pPr>
              <w:rPr>
                <w:rFonts w:asciiTheme="minorHAnsi" w:hAnsiTheme="minorHAnsi" w:cstheme="minorHAnsi"/>
                <w:szCs w:val="24"/>
              </w:rPr>
            </w:pPr>
            <w:ins w:id="203" w:author="Mary Jo Rattermann" w:date="2023-10-06T10:01:00Z">
              <w:r>
                <w:rPr>
                  <w:rFonts w:asciiTheme="minorHAnsi" w:hAnsiTheme="minorHAnsi" w:cstheme="minorHAnsi"/>
                  <w:szCs w:val="24"/>
                </w:rPr>
                <w:t>N/A</w:t>
              </w:r>
            </w:ins>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04512B21" w:rsidR="00FD5220" w:rsidRPr="00A2550B" w:rsidRDefault="00E974B0" w:rsidP="00FD5220">
            <w:pPr>
              <w:rPr>
                <w:rFonts w:asciiTheme="minorHAnsi" w:hAnsiTheme="minorHAnsi" w:cstheme="minorHAnsi"/>
                <w:szCs w:val="24"/>
              </w:rPr>
            </w:pPr>
            <w:ins w:id="204" w:author="Mary Jo Rattermann" w:date="2023-10-06T10:01:00Z">
              <w:r>
                <w:rPr>
                  <w:rFonts w:asciiTheme="minorHAnsi" w:hAnsiTheme="minorHAnsi" w:cstheme="minorHAnsi"/>
                  <w:szCs w:val="24"/>
                </w:rPr>
                <w:t>N/A</w:t>
              </w:r>
            </w:ins>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Revenues ($MM, previous year)</w:t>
            </w:r>
          </w:p>
        </w:tc>
        <w:tc>
          <w:tcPr>
            <w:tcW w:w="4428" w:type="dxa"/>
            <w:shd w:val="clear" w:color="auto" w:fill="FFFF99"/>
          </w:tcPr>
          <w:p w14:paraId="35F0719A" w14:textId="14538E51" w:rsidR="00FD5220" w:rsidRPr="00A2550B" w:rsidRDefault="00E974B0" w:rsidP="00FD5220">
            <w:pPr>
              <w:rPr>
                <w:rFonts w:asciiTheme="minorHAnsi" w:hAnsiTheme="minorHAnsi" w:cstheme="minorHAnsi"/>
                <w:szCs w:val="24"/>
              </w:rPr>
            </w:pPr>
            <w:ins w:id="205" w:author="Mary Jo Rattermann" w:date="2023-10-06T10:00:00Z">
              <w:r>
                <w:rPr>
                  <w:rFonts w:asciiTheme="minorHAnsi" w:hAnsiTheme="minorHAnsi" w:cstheme="minorHAnsi"/>
                  <w:szCs w:val="24"/>
                </w:rPr>
                <w:t>$385,840.00</w:t>
              </w:r>
            </w:ins>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51C637D9" w:rsidR="00FD5220" w:rsidRPr="00A2550B" w:rsidRDefault="00E974B0" w:rsidP="00FD5220">
            <w:pPr>
              <w:rPr>
                <w:rFonts w:asciiTheme="minorHAnsi" w:hAnsiTheme="minorHAnsi" w:cstheme="minorHAnsi"/>
                <w:szCs w:val="24"/>
              </w:rPr>
            </w:pPr>
            <w:ins w:id="206" w:author="Mary Jo Rattermann" w:date="2023-10-06T10:00:00Z">
              <w:r>
                <w:rPr>
                  <w:rFonts w:asciiTheme="minorHAnsi" w:hAnsiTheme="minorHAnsi" w:cstheme="minorHAnsi"/>
                  <w:szCs w:val="24"/>
                </w:rPr>
                <w:t>$127,567.00</w:t>
              </w:r>
            </w:ins>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5EAE954C" w:rsidR="00FD5220" w:rsidRPr="00A2550B" w:rsidRDefault="00E974B0" w:rsidP="00FD5220">
            <w:pPr>
              <w:rPr>
                <w:rFonts w:asciiTheme="minorHAnsi" w:hAnsiTheme="minorHAnsi" w:cstheme="minorHAnsi"/>
                <w:szCs w:val="24"/>
              </w:rPr>
            </w:pPr>
            <w:ins w:id="207" w:author="Mary Jo Rattermann" w:date="2023-10-06T10:00:00Z">
              <w:r>
                <w:rPr>
                  <w:rFonts w:asciiTheme="minorHAnsi" w:hAnsiTheme="minorHAnsi" w:cstheme="minorHAnsi"/>
                  <w:szCs w:val="24"/>
                </w:rPr>
                <w:t>100%</w:t>
              </w:r>
            </w:ins>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08"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470DD769" w:rsidR="0000708C" w:rsidRPr="00A2550B" w:rsidRDefault="00A32E1E" w:rsidP="00CA327C">
            <w:pPr>
              <w:rPr>
                <w:rFonts w:asciiTheme="minorHAnsi" w:hAnsiTheme="minorHAnsi" w:cstheme="minorHAnsi"/>
              </w:rPr>
            </w:pPr>
            <w:ins w:id="209" w:author="Mary Jo Rattermann" w:date="2023-09-27T15:17:00Z">
              <w:r>
                <w:rPr>
                  <w:rFonts w:asciiTheme="minorHAnsi" w:hAnsiTheme="minorHAnsi" w:cstheme="minorHAnsi"/>
                </w:rPr>
                <w:t>No, as researchers and educators we don’t need a disaster plan.</w:t>
              </w:r>
            </w:ins>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10" w:name="_Hlk76536922"/>
      <w:r w:rsidRPr="00251750">
        <w:rPr>
          <w:rFonts w:asciiTheme="minorHAnsi" w:hAnsiTheme="minorHAnsi" w:cstheme="minorHAnsi"/>
        </w:rPr>
        <w:t>What is your company’s technology and process for securing any State information that is maintained within your company?</w:t>
      </w:r>
      <w:bookmarkEnd w:id="2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423FF13C" w:rsidR="0000708C" w:rsidRPr="00A32E1E" w:rsidRDefault="00A32E1E" w:rsidP="00CA327C">
            <w:pPr>
              <w:rPr>
                <w:rFonts w:asciiTheme="minorHAnsi" w:hAnsiTheme="minorHAnsi" w:cstheme="minorHAnsi"/>
                <w:bCs/>
                <w:rPrChange w:id="211" w:author="Mary Jo Rattermann" w:date="2023-09-27T15:19:00Z">
                  <w:rPr>
                    <w:rFonts w:asciiTheme="minorHAnsi" w:hAnsiTheme="minorHAnsi" w:cstheme="minorHAnsi"/>
                    <w:b/>
                  </w:rPr>
                </w:rPrChange>
              </w:rPr>
            </w:pPr>
            <w:ins w:id="212" w:author="Mary Jo Rattermann" w:date="2023-09-27T15:18:00Z">
              <w:r w:rsidRPr="00A32E1E">
                <w:rPr>
                  <w:rFonts w:asciiTheme="minorHAnsi" w:hAnsiTheme="minorHAnsi" w:cstheme="minorHAnsi"/>
                  <w:bCs/>
                  <w:rPrChange w:id="213" w:author="Mary Jo Rattermann" w:date="2023-09-27T15:19:00Z">
                    <w:rPr>
                      <w:rFonts w:asciiTheme="minorHAnsi" w:hAnsiTheme="minorHAnsi" w:cstheme="minorHAnsi"/>
                      <w:b/>
                    </w:rPr>
                  </w:rPrChange>
                </w:rPr>
                <w:t>Paramo</w:t>
              </w:r>
            </w:ins>
            <w:ins w:id="214" w:author="Mary Jo Rattermann" w:date="2023-09-27T15:19:00Z">
              <w:r w:rsidRPr="00A32E1E">
                <w:rPr>
                  <w:rFonts w:asciiTheme="minorHAnsi" w:hAnsiTheme="minorHAnsi" w:cstheme="minorHAnsi"/>
                  <w:bCs/>
                  <w:rPrChange w:id="215" w:author="Mary Jo Rattermann" w:date="2023-09-27T15:19:00Z">
                    <w:rPr>
                      <w:rFonts w:asciiTheme="minorHAnsi" w:hAnsiTheme="minorHAnsi" w:cstheme="minorHAnsi"/>
                      <w:b/>
                    </w:rPr>
                  </w:rPrChange>
                </w:rPr>
                <w:t xml:space="preserve">unt Health Data Project follows all </w:t>
              </w:r>
            </w:ins>
            <w:ins w:id="216" w:author="Mary Jo Rattermann" w:date="2023-09-27T15:21:00Z">
              <w:r>
                <w:rPr>
                  <w:rFonts w:asciiTheme="minorHAnsi" w:hAnsiTheme="minorHAnsi" w:cstheme="minorHAnsi"/>
                  <w:bCs/>
                </w:rPr>
                <w:t>HIPAA</w:t>
              </w:r>
            </w:ins>
            <w:ins w:id="217" w:author="Mary Jo Rattermann" w:date="2023-09-27T15:19:00Z">
              <w:r w:rsidRPr="00A32E1E">
                <w:rPr>
                  <w:rFonts w:asciiTheme="minorHAnsi" w:hAnsiTheme="minorHAnsi" w:cstheme="minorHAnsi"/>
                  <w:bCs/>
                  <w:rPrChange w:id="218" w:author="Mary Jo Rattermann" w:date="2023-09-27T15:19:00Z">
                    <w:rPr>
                      <w:rFonts w:asciiTheme="minorHAnsi" w:hAnsiTheme="minorHAnsi" w:cstheme="minorHAnsi"/>
                      <w:b/>
                    </w:rPr>
                  </w:rPrChange>
                </w:rPr>
                <w:t xml:space="preserve"> and FERPA guidelines. </w:t>
              </w:r>
              <w:r>
                <w:rPr>
                  <w:rFonts w:asciiTheme="minorHAnsi" w:hAnsiTheme="minorHAnsi" w:cstheme="minorHAnsi"/>
                  <w:bCs/>
                </w:rPr>
                <w:t xml:space="preserve"> State Information will be held on a password protected computer </w:t>
              </w:r>
            </w:ins>
            <w:ins w:id="219" w:author="Mary Jo Rattermann" w:date="2023-09-27T15:20:00Z">
              <w:r>
                <w:rPr>
                  <w:rFonts w:asciiTheme="minorHAnsi" w:hAnsiTheme="minorHAnsi" w:cstheme="minorHAnsi"/>
                  <w:bCs/>
                </w:rPr>
                <w:t xml:space="preserve">on an encrypted partition of the drive. All data is backed up using </w:t>
              </w:r>
              <w:proofErr w:type="spellStart"/>
              <w:r>
                <w:rPr>
                  <w:rFonts w:asciiTheme="minorHAnsi" w:hAnsiTheme="minorHAnsi" w:cstheme="minorHAnsi"/>
                  <w:bCs/>
                </w:rPr>
                <w:t>SpiderOak</w:t>
              </w:r>
              <w:proofErr w:type="spellEnd"/>
              <w:r>
                <w:rPr>
                  <w:rFonts w:asciiTheme="minorHAnsi" w:hAnsiTheme="minorHAnsi" w:cstheme="minorHAnsi"/>
                  <w:bCs/>
                </w:rPr>
                <w:t xml:space="preserve"> Hive, which is a FERPA and </w:t>
              </w:r>
            </w:ins>
            <w:ins w:id="220" w:author="Mary Jo Rattermann" w:date="2023-09-27T15:21:00Z">
              <w:r>
                <w:rPr>
                  <w:rFonts w:asciiTheme="minorHAnsi" w:hAnsiTheme="minorHAnsi" w:cstheme="minorHAnsi"/>
                  <w:bCs/>
                </w:rPr>
                <w:t xml:space="preserve">HIPAA compliant cloud service that </w:t>
              </w:r>
            </w:ins>
            <w:ins w:id="221" w:author="Mary Jo Rattermann" w:date="2023-10-05T12:52:00Z">
              <w:r w:rsidR="003F5E9F">
                <w:rPr>
                  <w:rFonts w:asciiTheme="minorHAnsi" w:hAnsiTheme="minorHAnsi" w:cstheme="minorHAnsi"/>
                  <w:bCs/>
                </w:rPr>
                <w:t>utilizes</w:t>
              </w:r>
            </w:ins>
            <w:ins w:id="222" w:author="Mary Jo Rattermann" w:date="2023-09-27T15:21:00Z">
              <w:r>
                <w:rPr>
                  <w:rFonts w:asciiTheme="minorHAnsi" w:hAnsiTheme="minorHAnsi" w:cstheme="minorHAnsi"/>
                  <w:bCs/>
                </w:rPr>
                <w:t xml:space="preserve"> end to end encryption protocols to ensure the safety of files. </w:t>
              </w:r>
            </w:ins>
            <w:ins w:id="223" w:author="Mary Jo Rattermann" w:date="2023-09-27T15:19:00Z">
              <w:r>
                <w:rPr>
                  <w:rFonts w:asciiTheme="minorHAnsi" w:hAnsiTheme="minorHAnsi" w:cstheme="minorHAnsi"/>
                  <w:bCs/>
                </w:rPr>
                <w:t xml:space="preserve"> </w:t>
              </w:r>
            </w:ins>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2C5D7201" w14:textId="77777777" w:rsidR="0009502C" w:rsidRDefault="00A32E1E" w:rsidP="0009502C">
            <w:pPr>
              <w:rPr>
                <w:ins w:id="224" w:author="Mary Jo Rattermann" w:date="2023-10-06T10:04:00Z"/>
                <w:rFonts w:asciiTheme="minorHAnsi" w:hAnsiTheme="minorHAnsi" w:cstheme="minorHAnsi"/>
                <w:szCs w:val="24"/>
              </w:rPr>
            </w:pPr>
            <w:ins w:id="225" w:author="Mary Jo Rattermann" w:date="2023-09-27T15:22:00Z">
              <w:r>
                <w:rPr>
                  <w:rFonts w:asciiTheme="minorHAnsi" w:hAnsiTheme="minorHAnsi" w:cstheme="minorHAnsi"/>
                  <w:szCs w:val="24"/>
                </w:rPr>
                <w:t xml:space="preserve">The </w:t>
              </w:r>
            </w:ins>
            <w:ins w:id="226" w:author="Mary Jo Rattermann" w:date="2023-09-27T15:23:00Z">
              <w:r>
                <w:rPr>
                  <w:rFonts w:asciiTheme="minorHAnsi" w:hAnsiTheme="minorHAnsi" w:cstheme="minorHAnsi"/>
                  <w:szCs w:val="24"/>
                </w:rPr>
                <w:t>Director of Research</w:t>
              </w:r>
            </w:ins>
            <w:ins w:id="227" w:author="Mary Jo Rattermann" w:date="2023-09-27T15:22:00Z">
              <w:r>
                <w:rPr>
                  <w:rFonts w:asciiTheme="minorHAnsi" w:hAnsiTheme="minorHAnsi" w:cstheme="minorHAnsi"/>
                  <w:szCs w:val="24"/>
                </w:rPr>
                <w:t xml:space="preserve"> of Paramount Health Data Project, Mary Jo Rattermann </w:t>
              </w:r>
            </w:ins>
            <w:ins w:id="228" w:author="Mary Jo Rattermann" w:date="2023-09-27T15:23:00Z">
              <w:r>
                <w:rPr>
                  <w:rFonts w:asciiTheme="minorHAnsi" w:hAnsiTheme="minorHAnsi" w:cstheme="minorHAnsi"/>
                  <w:szCs w:val="24"/>
                </w:rPr>
                <w:t xml:space="preserve">has had extensive experience </w:t>
              </w:r>
              <w:r w:rsidR="00DF77B4">
                <w:rPr>
                  <w:rFonts w:asciiTheme="minorHAnsi" w:hAnsiTheme="minorHAnsi" w:cstheme="minorHAnsi"/>
                  <w:szCs w:val="24"/>
                </w:rPr>
                <w:t xml:space="preserve">contracting with the State of Indiana. </w:t>
              </w:r>
            </w:ins>
            <w:ins w:id="229" w:author="Mary Jo Rattermann" w:date="2023-09-27T15:24:00Z">
              <w:r w:rsidR="00DF77B4">
                <w:rPr>
                  <w:rFonts w:asciiTheme="minorHAnsi" w:hAnsiTheme="minorHAnsi" w:cstheme="minorHAnsi"/>
                  <w:szCs w:val="24"/>
                </w:rPr>
                <w:t>As owner of Research &amp; Evaluation Resources, LLC</w:t>
              </w:r>
            </w:ins>
            <w:ins w:id="230" w:author="Mary Jo Rattermann" w:date="2023-09-27T15:26:00Z">
              <w:r w:rsidR="00DF77B4">
                <w:rPr>
                  <w:rFonts w:asciiTheme="minorHAnsi" w:hAnsiTheme="minorHAnsi" w:cstheme="minorHAnsi"/>
                  <w:szCs w:val="24"/>
                </w:rPr>
                <w:t xml:space="preserve">, </w:t>
              </w:r>
            </w:ins>
            <w:ins w:id="231" w:author="Mary Jo Rattermann" w:date="2023-09-27T15:23:00Z">
              <w:r w:rsidR="00DF77B4">
                <w:rPr>
                  <w:rFonts w:asciiTheme="minorHAnsi" w:hAnsiTheme="minorHAnsi" w:cstheme="minorHAnsi"/>
                  <w:szCs w:val="24"/>
                </w:rPr>
                <w:t>Dr. Rattermann has completed pr</w:t>
              </w:r>
            </w:ins>
            <w:ins w:id="232" w:author="Mary Jo Rattermann" w:date="2023-09-27T15:24:00Z">
              <w:r w:rsidR="00DF77B4">
                <w:rPr>
                  <w:rFonts w:asciiTheme="minorHAnsi" w:hAnsiTheme="minorHAnsi" w:cstheme="minorHAnsi"/>
                  <w:szCs w:val="24"/>
                </w:rPr>
                <w:t>ojects for the Indiana Department of Aging</w:t>
              </w:r>
            </w:ins>
            <w:ins w:id="233" w:author="Mary Jo Rattermann" w:date="2023-09-27T15:25:00Z">
              <w:r w:rsidR="00DF77B4">
                <w:rPr>
                  <w:rFonts w:asciiTheme="minorHAnsi" w:hAnsiTheme="minorHAnsi" w:cstheme="minorHAnsi"/>
                  <w:szCs w:val="24"/>
                </w:rPr>
                <w:t xml:space="preserve"> and the Division of Mental Health and Addiction, and as a subcontractor with the Pacific Institute for Research and Evaluation (PIRE) for the Indiana Department of Education</w:t>
              </w:r>
            </w:ins>
            <w:ins w:id="234" w:author="Mary Jo Rattermann" w:date="2023-10-06T10:01:00Z">
              <w:r w:rsidR="00E974B0">
                <w:rPr>
                  <w:rFonts w:asciiTheme="minorHAnsi" w:hAnsiTheme="minorHAnsi" w:cstheme="minorHAnsi"/>
                  <w:szCs w:val="24"/>
                </w:rPr>
                <w:t xml:space="preserve"> Project AWARE</w:t>
              </w:r>
            </w:ins>
            <w:ins w:id="235" w:author="Mary Jo Rattermann" w:date="2023-09-27T15:25:00Z">
              <w:r w:rsidR="00DF77B4">
                <w:rPr>
                  <w:rFonts w:asciiTheme="minorHAnsi" w:hAnsiTheme="minorHAnsi" w:cstheme="minorHAnsi"/>
                  <w:szCs w:val="24"/>
                </w:rPr>
                <w:t>.</w:t>
              </w:r>
            </w:ins>
            <w:ins w:id="236" w:author="Mary Jo Rattermann" w:date="2023-09-27T15:28:00Z">
              <w:r w:rsidR="00DF77B4">
                <w:rPr>
                  <w:rFonts w:asciiTheme="minorHAnsi" w:hAnsiTheme="minorHAnsi" w:cstheme="minorHAnsi"/>
                  <w:szCs w:val="24"/>
                </w:rPr>
                <w:t xml:space="preserve"> For the Department of Aging, </w:t>
              </w:r>
            </w:ins>
            <w:ins w:id="237" w:author="Mary Jo Rattermann" w:date="2023-09-27T15:25:00Z">
              <w:r w:rsidR="00DF77B4">
                <w:rPr>
                  <w:rFonts w:asciiTheme="minorHAnsi" w:hAnsiTheme="minorHAnsi" w:cstheme="minorHAnsi"/>
                  <w:szCs w:val="24"/>
                </w:rPr>
                <w:t>D</w:t>
              </w:r>
            </w:ins>
            <w:ins w:id="238" w:author="Mary Jo Rattermann" w:date="2023-09-27T15:26:00Z">
              <w:r w:rsidR="00DF77B4">
                <w:rPr>
                  <w:rFonts w:asciiTheme="minorHAnsi" w:hAnsiTheme="minorHAnsi" w:cstheme="minorHAnsi"/>
                  <w:szCs w:val="24"/>
                </w:rPr>
                <w:t xml:space="preserve">r. Rattermann completed a comprehensive review of </w:t>
              </w:r>
            </w:ins>
            <w:ins w:id="239" w:author="Mary Jo Rattermann" w:date="2023-09-27T15:27:00Z">
              <w:r w:rsidR="00DF77B4">
                <w:rPr>
                  <w:rFonts w:asciiTheme="minorHAnsi" w:hAnsiTheme="minorHAnsi" w:cstheme="minorHAnsi"/>
                  <w:szCs w:val="24"/>
                </w:rPr>
                <w:t>residential homes potentially in vio</w:t>
              </w:r>
            </w:ins>
            <w:ins w:id="240" w:author="Mary Jo Rattermann" w:date="2023-09-27T15:28:00Z">
              <w:r w:rsidR="00DF77B4">
                <w:rPr>
                  <w:rFonts w:asciiTheme="minorHAnsi" w:hAnsiTheme="minorHAnsi" w:cstheme="minorHAnsi"/>
                  <w:szCs w:val="24"/>
                </w:rPr>
                <w:t xml:space="preserve">lation of the </w:t>
              </w:r>
            </w:ins>
            <w:ins w:id="241" w:author="Mary Jo Rattermann" w:date="2023-10-05T20:06:00Z">
              <w:r w:rsidR="00EB7805">
                <w:rPr>
                  <w:rFonts w:asciiTheme="minorHAnsi" w:hAnsiTheme="minorHAnsi" w:cstheme="minorHAnsi"/>
                  <w:szCs w:val="24"/>
                </w:rPr>
                <w:t>requirements</w:t>
              </w:r>
            </w:ins>
            <w:ins w:id="242" w:author="Mary Jo Rattermann" w:date="2023-09-27T15:27:00Z">
              <w:r w:rsidR="00DF77B4">
                <w:rPr>
                  <w:rFonts w:asciiTheme="minorHAnsi" w:hAnsiTheme="minorHAnsi" w:cstheme="minorHAnsi"/>
                  <w:szCs w:val="24"/>
                </w:rPr>
                <w:t xml:space="preserve"> for</w:t>
              </w:r>
            </w:ins>
            <w:ins w:id="243" w:author="Mary Jo Rattermann" w:date="2023-09-27T15:28:00Z">
              <w:r w:rsidR="00DF77B4">
                <w:rPr>
                  <w:rFonts w:asciiTheme="minorHAnsi" w:hAnsiTheme="minorHAnsi" w:cstheme="minorHAnsi"/>
                  <w:szCs w:val="24"/>
                </w:rPr>
                <w:t xml:space="preserve"> the</w:t>
              </w:r>
            </w:ins>
            <w:ins w:id="244" w:author="Mary Jo Rattermann" w:date="2023-09-27T15:27:00Z">
              <w:r w:rsidR="00DF77B4">
                <w:rPr>
                  <w:rFonts w:asciiTheme="minorHAnsi" w:hAnsiTheme="minorHAnsi" w:cstheme="minorHAnsi"/>
                  <w:szCs w:val="24"/>
                </w:rPr>
                <w:t xml:space="preserve"> Residential Care Assistance Program (RCAP)</w:t>
              </w:r>
            </w:ins>
            <w:ins w:id="245" w:author="Mary Jo Rattermann" w:date="2023-09-27T15:28:00Z">
              <w:r w:rsidR="00DF77B4">
                <w:rPr>
                  <w:rFonts w:asciiTheme="minorHAnsi" w:hAnsiTheme="minorHAnsi" w:cstheme="minorHAnsi"/>
                  <w:szCs w:val="24"/>
                </w:rPr>
                <w:t>. This review included</w:t>
              </w:r>
            </w:ins>
            <w:ins w:id="246" w:author="Mary Jo Rattermann" w:date="2023-09-27T15:26:00Z">
              <w:r w:rsidR="00DF77B4">
                <w:rPr>
                  <w:rFonts w:asciiTheme="minorHAnsi" w:hAnsiTheme="minorHAnsi" w:cstheme="minorHAnsi"/>
                  <w:szCs w:val="24"/>
                </w:rPr>
                <w:t xml:space="preserve"> site visits and analysis of electronic medical records</w:t>
              </w:r>
            </w:ins>
            <w:ins w:id="247" w:author="Mary Jo Rattermann" w:date="2023-09-27T15:29:00Z">
              <w:r w:rsidR="00DF77B4">
                <w:rPr>
                  <w:rFonts w:asciiTheme="minorHAnsi" w:hAnsiTheme="minorHAnsi" w:cstheme="minorHAnsi"/>
                  <w:szCs w:val="24"/>
                </w:rPr>
                <w:t>. Dr. Rattermann has also performed an environmental scan of the current state of mental health providers, focusing on the pipeline f</w:t>
              </w:r>
            </w:ins>
            <w:ins w:id="248" w:author="Mary Jo Rattermann" w:date="2023-09-27T15:30:00Z">
              <w:r w:rsidR="00DF77B4">
                <w:rPr>
                  <w:rFonts w:asciiTheme="minorHAnsi" w:hAnsiTheme="minorHAnsi" w:cstheme="minorHAnsi"/>
                  <w:szCs w:val="24"/>
                </w:rPr>
                <w:t>rom education to employment</w:t>
              </w:r>
            </w:ins>
            <w:ins w:id="249" w:author="Mary Jo Rattermann" w:date="2023-09-27T15:29:00Z">
              <w:r w:rsidR="00DF77B4">
                <w:rPr>
                  <w:rFonts w:asciiTheme="minorHAnsi" w:hAnsiTheme="minorHAnsi" w:cstheme="minorHAnsi"/>
                  <w:szCs w:val="24"/>
                </w:rPr>
                <w:t xml:space="preserve"> of mental health professionals in Indiana</w:t>
              </w:r>
            </w:ins>
            <w:ins w:id="250" w:author="Mary Jo Rattermann" w:date="2023-09-27T15:30:00Z">
              <w:r w:rsidR="00DF77B4">
                <w:rPr>
                  <w:rFonts w:asciiTheme="minorHAnsi" w:hAnsiTheme="minorHAnsi" w:cstheme="minorHAnsi"/>
                  <w:szCs w:val="24"/>
                </w:rPr>
                <w:t xml:space="preserve">, as well surveying and interviewing mental health professionals across the state regarding their views on mental health in schools, a review of </w:t>
              </w:r>
              <w:proofErr w:type="gramStart"/>
              <w:r w:rsidR="00DF77B4">
                <w:rPr>
                  <w:rFonts w:asciiTheme="minorHAnsi" w:hAnsiTheme="minorHAnsi" w:cstheme="minorHAnsi"/>
                  <w:szCs w:val="24"/>
                </w:rPr>
                <w:t>best-practices</w:t>
              </w:r>
            </w:ins>
            <w:proofErr w:type="gramEnd"/>
            <w:ins w:id="251" w:author="Mary Jo Rattermann" w:date="2023-09-27T15:31:00Z">
              <w:r w:rsidR="00DF77B4">
                <w:rPr>
                  <w:rFonts w:asciiTheme="minorHAnsi" w:hAnsiTheme="minorHAnsi" w:cstheme="minorHAnsi"/>
                  <w:szCs w:val="24"/>
                </w:rPr>
                <w:t xml:space="preserve"> for mental health in schools, and a provider database of mental health professionals in Indiana. Finally, Dr. Rattermann has served as the local evaluator for all three Project AWARE grants and has per</w:t>
              </w:r>
            </w:ins>
            <w:ins w:id="252" w:author="Mary Jo Rattermann" w:date="2023-09-27T15:32:00Z">
              <w:r w:rsidR="00DF77B4">
                <w:rPr>
                  <w:rFonts w:asciiTheme="minorHAnsi" w:hAnsiTheme="minorHAnsi" w:cstheme="minorHAnsi"/>
                  <w:szCs w:val="24"/>
                </w:rPr>
                <w:t xml:space="preserve">formed site visits, focus groups, </w:t>
              </w:r>
              <w:proofErr w:type="gramStart"/>
              <w:r w:rsidR="00DF77B4">
                <w:rPr>
                  <w:rFonts w:asciiTheme="minorHAnsi" w:hAnsiTheme="minorHAnsi" w:cstheme="minorHAnsi"/>
                  <w:szCs w:val="24"/>
                </w:rPr>
                <w:t>interviews</w:t>
              </w:r>
              <w:proofErr w:type="gramEnd"/>
              <w:r w:rsidR="00DF77B4">
                <w:rPr>
                  <w:rFonts w:asciiTheme="minorHAnsi" w:hAnsiTheme="minorHAnsi" w:cstheme="minorHAnsi"/>
                  <w:szCs w:val="24"/>
                </w:rPr>
                <w:t xml:space="preserve"> and data analyses in support of that program. </w:t>
              </w:r>
            </w:ins>
          </w:p>
          <w:p w14:paraId="18A22283" w14:textId="77777777" w:rsidR="001044A7" w:rsidRDefault="001044A7" w:rsidP="0009502C">
            <w:pPr>
              <w:rPr>
                <w:ins w:id="253" w:author="Mary Jo Rattermann" w:date="2023-10-06T10:04:00Z"/>
                <w:rFonts w:asciiTheme="minorHAnsi" w:hAnsiTheme="minorHAnsi" w:cstheme="minorHAnsi"/>
                <w:szCs w:val="24"/>
              </w:rPr>
            </w:pPr>
          </w:p>
          <w:p w14:paraId="3EDDA12A" w14:textId="1A8C34DD" w:rsidR="001044A7" w:rsidRPr="00A2550B" w:rsidRDefault="001044A7" w:rsidP="0009502C">
            <w:pPr>
              <w:rPr>
                <w:rFonts w:asciiTheme="minorHAnsi" w:hAnsiTheme="minorHAnsi" w:cstheme="minorHAnsi"/>
                <w:szCs w:val="24"/>
              </w:rPr>
            </w:pPr>
            <w:ins w:id="254" w:author="Mary Jo Rattermann" w:date="2023-10-06T10:04:00Z">
              <w:r>
                <w:rPr>
                  <w:rFonts w:asciiTheme="minorHAnsi" w:hAnsiTheme="minorHAnsi" w:cstheme="minorHAnsi"/>
                  <w:szCs w:val="24"/>
                </w:rPr>
                <w:t>Para</w:t>
              </w:r>
            </w:ins>
            <w:ins w:id="255" w:author="Mary Jo Rattermann" w:date="2023-10-06T10:05:00Z">
              <w:r>
                <w:rPr>
                  <w:rFonts w:asciiTheme="minorHAnsi" w:hAnsiTheme="minorHAnsi" w:cstheme="minorHAnsi"/>
                  <w:szCs w:val="24"/>
                </w:rPr>
                <w:t xml:space="preserve">mount Health Data Project has </w:t>
              </w:r>
              <w:r w:rsidR="00E572A3">
                <w:rPr>
                  <w:rFonts w:asciiTheme="minorHAnsi" w:hAnsiTheme="minorHAnsi" w:cstheme="minorHAnsi"/>
                  <w:szCs w:val="24"/>
                </w:rPr>
                <w:t>been contracted by 4 school systems to provide professional development training for special education paraprofessionals</w:t>
              </w:r>
            </w:ins>
            <w:ins w:id="256" w:author="Mary Jo Rattermann" w:date="2023-10-06T10:06:00Z">
              <w:r w:rsidR="00E572A3">
                <w:rPr>
                  <w:rFonts w:asciiTheme="minorHAnsi" w:hAnsiTheme="minorHAnsi" w:cstheme="minorHAnsi"/>
                  <w:szCs w:val="24"/>
                </w:rPr>
                <w:t xml:space="preserve"> as part of the Indiana Department of Education </w:t>
              </w:r>
            </w:ins>
            <w:ins w:id="257" w:author="Mary Jo Rattermann" w:date="2023-10-06T10:09:00Z">
              <w:r w:rsidR="004318D2">
                <w:rPr>
                  <w:rFonts w:asciiTheme="minorHAnsi" w:hAnsiTheme="minorHAnsi" w:cstheme="minorHAnsi"/>
                  <w:szCs w:val="24"/>
                </w:rPr>
                <w:t xml:space="preserve">Office of Special Education </w:t>
              </w:r>
            </w:ins>
            <w:ins w:id="258" w:author="Mary Jo Rattermann" w:date="2023-10-06T10:06:00Z">
              <w:r w:rsidR="00E572A3">
                <w:rPr>
                  <w:rFonts w:asciiTheme="minorHAnsi" w:hAnsiTheme="minorHAnsi" w:cstheme="minorHAnsi"/>
                  <w:szCs w:val="24"/>
                </w:rPr>
                <w:t xml:space="preserve">Paraprofessional Training grant.  </w:t>
              </w:r>
            </w:ins>
            <w:ins w:id="259" w:author="Mary Jo Rattermann" w:date="2023-10-06T10:10:00Z">
              <w:r w:rsidR="004318D2">
                <w:rPr>
                  <w:rFonts w:asciiTheme="minorHAnsi" w:hAnsiTheme="minorHAnsi" w:cstheme="minorHAnsi"/>
                  <w:szCs w:val="24"/>
                </w:rPr>
                <w:t>PHDP</w:t>
              </w:r>
            </w:ins>
            <w:ins w:id="260" w:author="Mary Jo Rattermann" w:date="2023-10-06T10:06:00Z">
              <w:r w:rsidR="00E572A3">
                <w:rPr>
                  <w:rFonts w:asciiTheme="minorHAnsi" w:hAnsiTheme="minorHAnsi" w:cstheme="minorHAnsi"/>
                  <w:szCs w:val="24"/>
                </w:rPr>
                <w:t xml:space="preserve"> is designing materials to train special edu</w:t>
              </w:r>
            </w:ins>
            <w:ins w:id="261" w:author="Mary Jo Rattermann" w:date="2023-10-06T10:10:00Z">
              <w:r w:rsidR="004318D2">
                <w:rPr>
                  <w:rFonts w:asciiTheme="minorHAnsi" w:hAnsiTheme="minorHAnsi" w:cstheme="minorHAnsi"/>
                  <w:szCs w:val="24"/>
                </w:rPr>
                <w:t xml:space="preserve">cation </w:t>
              </w:r>
              <w:r w:rsidR="004318D2">
                <w:rPr>
                  <w:rFonts w:asciiTheme="minorHAnsi" w:hAnsiTheme="minorHAnsi" w:cstheme="minorHAnsi"/>
                  <w:szCs w:val="24"/>
                </w:rPr>
                <w:lastRenderedPageBreak/>
                <w:t>paraprofessionals to be able to take on more responsibility for the educational</w:t>
              </w:r>
            </w:ins>
            <w:ins w:id="262" w:author="Mary Jo Rattermann" w:date="2023-10-06T10:11:00Z">
              <w:r w:rsidR="004318D2">
                <w:rPr>
                  <w:rFonts w:asciiTheme="minorHAnsi" w:hAnsiTheme="minorHAnsi" w:cstheme="minorHAnsi"/>
                  <w:szCs w:val="24"/>
                </w:rPr>
                <w:t xml:space="preserve"> programs of students with special needs. </w:t>
              </w:r>
            </w:ins>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038DF831" w14:textId="77777777" w:rsidR="004217C4" w:rsidRDefault="00A32E1E" w:rsidP="00260725">
            <w:pPr>
              <w:rPr>
                <w:ins w:id="263" w:author="Mary Jo Rattermann" w:date="2023-10-06T10:12:00Z"/>
                <w:rFonts w:asciiTheme="minorHAnsi" w:hAnsiTheme="minorHAnsi" w:cstheme="minorHAnsi"/>
                <w:szCs w:val="24"/>
              </w:rPr>
            </w:pPr>
            <w:ins w:id="264" w:author="Mary Jo Rattermann" w:date="2023-09-27T15:23:00Z">
              <w:r>
                <w:rPr>
                  <w:rFonts w:asciiTheme="minorHAnsi" w:hAnsiTheme="minorHAnsi" w:cstheme="minorHAnsi"/>
                  <w:szCs w:val="24"/>
                </w:rPr>
                <w:t xml:space="preserve">The </w:t>
              </w:r>
            </w:ins>
            <w:ins w:id="265" w:author="Mary Jo Rattermann" w:date="2023-10-05T20:12:00Z">
              <w:r w:rsidR="00D2660A">
                <w:rPr>
                  <w:rFonts w:asciiTheme="minorHAnsi" w:hAnsiTheme="minorHAnsi" w:cstheme="minorHAnsi"/>
                  <w:szCs w:val="24"/>
                </w:rPr>
                <w:t>principal</w:t>
              </w:r>
            </w:ins>
            <w:ins w:id="266" w:author="Mary Jo Rattermann" w:date="2023-09-27T15:23:00Z">
              <w:r>
                <w:rPr>
                  <w:rFonts w:asciiTheme="minorHAnsi" w:hAnsiTheme="minorHAnsi" w:cstheme="minorHAnsi"/>
                  <w:szCs w:val="24"/>
                </w:rPr>
                <w:t xml:space="preserve"> officers of Paramount Health Data Project, Mary Jo Rattermann and Addie </w:t>
              </w:r>
              <w:proofErr w:type="spellStart"/>
              <w:r>
                <w:rPr>
                  <w:rFonts w:asciiTheme="minorHAnsi" w:hAnsiTheme="minorHAnsi" w:cstheme="minorHAnsi"/>
                  <w:szCs w:val="24"/>
                </w:rPr>
                <w:t>Angelov</w:t>
              </w:r>
              <w:proofErr w:type="spellEnd"/>
              <w:r>
                <w:rPr>
                  <w:rFonts w:asciiTheme="minorHAnsi" w:hAnsiTheme="minorHAnsi" w:cstheme="minorHAnsi"/>
                  <w:szCs w:val="24"/>
                </w:rPr>
                <w:t>, both have experience</w:t>
              </w:r>
            </w:ins>
            <w:ins w:id="267" w:author="Mary Jo Rattermann" w:date="2023-09-27T15:32:00Z">
              <w:r w:rsidR="00DF77B4">
                <w:rPr>
                  <w:rFonts w:asciiTheme="minorHAnsi" w:hAnsiTheme="minorHAnsi" w:cstheme="minorHAnsi"/>
                  <w:szCs w:val="24"/>
                </w:rPr>
                <w:t xml:space="preserve"> serving customers of similar size. As noted above, Dr. Rattermann has had </w:t>
              </w:r>
            </w:ins>
            <w:ins w:id="268" w:author="Mary Jo Rattermann" w:date="2023-09-27T15:33:00Z">
              <w:r w:rsidR="00DF77B4">
                <w:rPr>
                  <w:rFonts w:asciiTheme="minorHAnsi" w:hAnsiTheme="minorHAnsi" w:cstheme="minorHAnsi"/>
                  <w:szCs w:val="24"/>
                </w:rPr>
                <w:t xml:space="preserve">several state contracts. She has additionally </w:t>
              </w:r>
            </w:ins>
            <w:ins w:id="269" w:author="Mary Jo Rattermann" w:date="2023-10-05T12:53:00Z">
              <w:r w:rsidR="003F5E9F">
                <w:rPr>
                  <w:rFonts w:asciiTheme="minorHAnsi" w:hAnsiTheme="minorHAnsi" w:cstheme="minorHAnsi"/>
                  <w:szCs w:val="24"/>
                </w:rPr>
                <w:t xml:space="preserve">had experience working with the Christel </w:t>
              </w:r>
              <w:proofErr w:type="spellStart"/>
              <w:r w:rsidR="003F5E9F">
                <w:rPr>
                  <w:rFonts w:asciiTheme="minorHAnsi" w:hAnsiTheme="minorHAnsi" w:cstheme="minorHAnsi"/>
                  <w:szCs w:val="24"/>
                </w:rPr>
                <w:t>DeHaan</w:t>
              </w:r>
              <w:proofErr w:type="spellEnd"/>
              <w:r w:rsidR="003F5E9F">
                <w:rPr>
                  <w:rFonts w:asciiTheme="minorHAnsi" w:hAnsiTheme="minorHAnsi" w:cstheme="minorHAnsi"/>
                  <w:szCs w:val="24"/>
                </w:rPr>
                <w:t xml:space="preserve"> Foundation to perform large scale data analysis, and Fai</w:t>
              </w:r>
            </w:ins>
            <w:ins w:id="270" w:author="Mary Jo Rattermann" w:date="2023-10-05T12:54:00Z">
              <w:r w:rsidR="003F5E9F">
                <w:rPr>
                  <w:rFonts w:asciiTheme="minorHAnsi" w:hAnsiTheme="minorHAnsi" w:cstheme="minorHAnsi"/>
                  <w:szCs w:val="24"/>
                </w:rPr>
                <w:t>rbanks Hospital to analyze patient mental health data. Dr. Rattermann is also part of the Indiana Grand Challenge project examining the stigma associated with Medically Ass</w:t>
              </w:r>
            </w:ins>
            <w:ins w:id="271" w:author="Mary Jo Rattermann" w:date="2023-10-05T12:55:00Z">
              <w:r w:rsidR="003F5E9F">
                <w:rPr>
                  <w:rFonts w:asciiTheme="minorHAnsi" w:hAnsiTheme="minorHAnsi" w:cstheme="minorHAnsi"/>
                  <w:szCs w:val="24"/>
                </w:rPr>
                <w:t xml:space="preserve">isted Treatment for substance use disorders. The Grand Challenge is a multi-year and multi-site mixed methods research project that includes Fairbanks Hospital as one if the research sites. </w:t>
              </w:r>
            </w:ins>
          </w:p>
          <w:p w14:paraId="06672167" w14:textId="77777777" w:rsidR="00037FAF" w:rsidRDefault="00037FAF" w:rsidP="00260725">
            <w:pPr>
              <w:rPr>
                <w:ins w:id="272" w:author="Mary Jo Rattermann" w:date="2023-10-06T10:12:00Z"/>
                <w:rFonts w:asciiTheme="minorHAnsi" w:hAnsiTheme="minorHAnsi" w:cstheme="minorHAnsi"/>
                <w:szCs w:val="24"/>
              </w:rPr>
            </w:pPr>
          </w:p>
          <w:p w14:paraId="505A41F2" w14:textId="2173FDE9" w:rsidR="00037FAF" w:rsidRPr="00A2550B" w:rsidRDefault="00037FAF" w:rsidP="00260725">
            <w:pPr>
              <w:rPr>
                <w:rFonts w:asciiTheme="minorHAnsi" w:hAnsiTheme="minorHAnsi" w:cstheme="minorHAnsi"/>
                <w:szCs w:val="24"/>
              </w:rPr>
            </w:pPr>
            <w:ins w:id="273" w:author="Mary Jo Rattermann" w:date="2023-10-06T10:12:00Z">
              <w:r>
                <w:rPr>
                  <w:rFonts w:asciiTheme="minorHAnsi" w:hAnsiTheme="minorHAnsi" w:cstheme="minorHAnsi"/>
                  <w:szCs w:val="24"/>
                </w:rPr>
                <w:t xml:space="preserve">Dr. </w:t>
              </w:r>
              <w:proofErr w:type="spellStart"/>
              <w:r>
                <w:rPr>
                  <w:rFonts w:asciiTheme="minorHAnsi" w:hAnsiTheme="minorHAnsi" w:cstheme="minorHAnsi"/>
                  <w:szCs w:val="24"/>
                </w:rPr>
                <w:t>Angelov</w:t>
              </w:r>
              <w:proofErr w:type="spellEnd"/>
              <w:r>
                <w:rPr>
                  <w:rFonts w:asciiTheme="minorHAnsi" w:hAnsiTheme="minorHAnsi" w:cstheme="minorHAnsi"/>
                  <w:szCs w:val="24"/>
                </w:rPr>
                <w:t xml:space="preserve"> was Director of Research for the Indiana Department of </w:t>
              </w:r>
            </w:ins>
            <w:ins w:id="274" w:author="Mary Jo Rattermann" w:date="2023-10-06T10:13:00Z">
              <w:r>
                <w:rPr>
                  <w:rFonts w:asciiTheme="minorHAnsi" w:hAnsiTheme="minorHAnsi" w:cstheme="minorHAnsi"/>
                  <w:szCs w:val="24"/>
                </w:rPr>
                <w:t xml:space="preserve">Education, and during her time in that position </w:t>
              </w:r>
            </w:ins>
            <w:ins w:id="275" w:author="Mary Jo Rattermann" w:date="2023-10-06T10:32:00Z">
              <w:r w:rsidR="00E338E9">
                <w:rPr>
                  <w:rFonts w:asciiTheme="minorHAnsi" w:hAnsiTheme="minorHAnsi" w:cstheme="minorHAnsi"/>
                  <w:szCs w:val="24"/>
                </w:rPr>
                <w:t>wrote the application for the</w:t>
              </w:r>
            </w:ins>
            <w:ins w:id="276" w:author="Mary Jo Rattermann" w:date="2023-10-06T10:13:00Z">
              <w:r>
                <w:rPr>
                  <w:rFonts w:asciiTheme="minorHAnsi" w:hAnsiTheme="minorHAnsi" w:cstheme="minorHAnsi"/>
                  <w:szCs w:val="24"/>
                </w:rPr>
                <w:t xml:space="preserve"> </w:t>
              </w:r>
            </w:ins>
            <w:ins w:id="277" w:author="Mary Jo Rattermann" w:date="2023-10-06T10:32:00Z">
              <w:r w:rsidR="00E338E9">
                <w:rPr>
                  <w:rFonts w:asciiTheme="minorHAnsi" w:hAnsiTheme="minorHAnsi" w:cstheme="minorHAnsi"/>
                  <w:szCs w:val="24"/>
                </w:rPr>
                <w:t>Quality Counts</w:t>
              </w:r>
            </w:ins>
            <w:ins w:id="278" w:author="Mary Jo Rattermann" w:date="2023-10-06T10:33:00Z">
              <w:r w:rsidR="00E338E9">
                <w:rPr>
                  <w:rFonts w:asciiTheme="minorHAnsi" w:hAnsiTheme="minorHAnsi" w:cstheme="minorHAnsi"/>
                  <w:szCs w:val="24"/>
                </w:rPr>
                <w:t xml:space="preserve"> federal grant for 60 </w:t>
              </w:r>
            </w:ins>
            <w:ins w:id="279" w:author="Mary Jo Rattermann" w:date="2023-10-06T10:13:00Z">
              <w:r>
                <w:rPr>
                  <w:rFonts w:asciiTheme="minorHAnsi" w:hAnsiTheme="minorHAnsi" w:cstheme="minorHAnsi"/>
                  <w:szCs w:val="24"/>
                </w:rPr>
                <w:t>million dollar</w:t>
              </w:r>
            </w:ins>
            <w:ins w:id="280" w:author="Mary Jo Rattermann" w:date="2023-10-06T10:33:00Z">
              <w:r w:rsidR="00E338E9">
                <w:rPr>
                  <w:rFonts w:asciiTheme="minorHAnsi" w:hAnsiTheme="minorHAnsi" w:cstheme="minorHAnsi"/>
                  <w:szCs w:val="24"/>
                </w:rPr>
                <w:t>s, which at that time was the largest federal grant ever awarded to the ID</w:t>
              </w:r>
            </w:ins>
            <w:ins w:id="281" w:author="Mary Jo Rattermann" w:date="2023-10-06T10:34:00Z">
              <w:r w:rsidR="00E338E9">
                <w:rPr>
                  <w:rFonts w:asciiTheme="minorHAnsi" w:hAnsiTheme="minorHAnsi" w:cstheme="minorHAnsi"/>
                  <w:szCs w:val="24"/>
                </w:rPr>
                <w:t>OE</w:t>
              </w:r>
            </w:ins>
            <w:ins w:id="282" w:author="Mary Jo Rattermann" w:date="2023-10-06T10:14:00Z">
              <w:r>
                <w:rPr>
                  <w:rFonts w:asciiTheme="minorHAnsi" w:hAnsiTheme="minorHAnsi" w:cstheme="minorHAnsi"/>
                  <w:szCs w:val="24"/>
                </w:rPr>
                <w:t xml:space="preserve">. </w:t>
              </w:r>
            </w:ins>
            <w:ins w:id="283" w:author="Mary Jo Rattermann" w:date="2023-10-06T10:34:00Z">
              <w:r w:rsidR="00E338E9">
                <w:rPr>
                  <w:rFonts w:asciiTheme="minorHAnsi" w:hAnsiTheme="minorHAnsi" w:cstheme="minorHAnsi"/>
                  <w:szCs w:val="24"/>
                </w:rPr>
                <w:t xml:space="preserve">Dr. </w:t>
              </w:r>
              <w:proofErr w:type="spellStart"/>
              <w:r w:rsidR="00E338E9">
                <w:rPr>
                  <w:rFonts w:asciiTheme="minorHAnsi" w:hAnsiTheme="minorHAnsi" w:cstheme="minorHAnsi"/>
                  <w:szCs w:val="24"/>
                </w:rPr>
                <w:t>Angelov</w:t>
              </w:r>
            </w:ins>
            <w:proofErr w:type="spellEnd"/>
            <w:ins w:id="284" w:author="Mary Jo Rattermann" w:date="2023-10-06T10:14:00Z">
              <w:r>
                <w:rPr>
                  <w:rFonts w:asciiTheme="minorHAnsi" w:hAnsiTheme="minorHAnsi" w:cstheme="minorHAnsi"/>
                  <w:szCs w:val="24"/>
                </w:rPr>
                <w:t xml:space="preserve"> has also been contracted by Gary Community School Corporation</w:t>
              </w:r>
            </w:ins>
            <w:ins w:id="285" w:author="Mary Jo Rattermann" w:date="2023-10-06T10:15:00Z">
              <w:r w:rsidR="00FC2DFB">
                <w:rPr>
                  <w:rFonts w:asciiTheme="minorHAnsi" w:hAnsiTheme="minorHAnsi" w:cstheme="minorHAnsi"/>
                  <w:szCs w:val="24"/>
                </w:rPr>
                <w:t>, Wayne Township sch</w:t>
              </w:r>
            </w:ins>
            <w:ins w:id="286" w:author="Mary Jo Rattermann" w:date="2023-10-06T10:16:00Z">
              <w:r w:rsidR="00FC2DFB">
                <w:rPr>
                  <w:rFonts w:asciiTheme="minorHAnsi" w:hAnsiTheme="minorHAnsi" w:cstheme="minorHAnsi"/>
                  <w:szCs w:val="24"/>
                </w:rPr>
                <w:t xml:space="preserve">ools and the School System of New Orleans to revise or redesign their special education practices.  </w:t>
              </w:r>
            </w:ins>
            <w:ins w:id="287" w:author="Mary Jo Rattermann" w:date="2023-10-06T10:34:00Z">
              <w:r w:rsidR="00E338E9">
                <w:rPr>
                  <w:rFonts w:asciiTheme="minorHAnsi" w:hAnsiTheme="minorHAnsi" w:cstheme="minorHAnsi"/>
                  <w:szCs w:val="24"/>
                </w:rPr>
                <w:t xml:space="preserve">Dr. </w:t>
              </w:r>
              <w:proofErr w:type="spellStart"/>
              <w:r w:rsidR="00E338E9">
                <w:rPr>
                  <w:rFonts w:asciiTheme="minorHAnsi" w:hAnsiTheme="minorHAnsi" w:cstheme="minorHAnsi"/>
                  <w:szCs w:val="24"/>
                </w:rPr>
                <w:t>Angelov</w:t>
              </w:r>
              <w:proofErr w:type="spellEnd"/>
              <w:r w:rsidR="00E338E9">
                <w:rPr>
                  <w:rFonts w:asciiTheme="minorHAnsi" w:hAnsiTheme="minorHAnsi" w:cstheme="minorHAnsi"/>
                  <w:szCs w:val="24"/>
                </w:rPr>
                <w:t xml:space="preserve"> has also designed and implemented programs for Project Lead the Way, the Woodrow Wilson </w:t>
              </w:r>
              <w:proofErr w:type="gramStart"/>
              <w:r w:rsidR="00E338E9">
                <w:rPr>
                  <w:rFonts w:asciiTheme="minorHAnsi" w:hAnsiTheme="minorHAnsi" w:cstheme="minorHAnsi"/>
                  <w:szCs w:val="24"/>
                </w:rPr>
                <w:t>Founda</w:t>
              </w:r>
            </w:ins>
            <w:ins w:id="288" w:author="Mary Jo Rattermann" w:date="2023-10-06T10:35:00Z">
              <w:r w:rsidR="00E338E9">
                <w:rPr>
                  <w:rFonts w:asciiTheme="minorHAnsi" w:hAnsiTheme="minorHAnsi" w:cstheme="minorHAnsi"/>
                  <w:szCs w:val="24"/>
                </w:rPr>
                <w:t>tion</w:t>
              </w:r>
              <w:proofErr w:type="gramEnd"/>
              <w:r w:rsidR="00E338E9">
                <w:rPr>
                  <w:rFonts w:asciiTheme="minorHAnsi" w:hAnsiTheme="minorHAnsi" w:cstheme="minorHAnsi"/>
                  <w:szCs w:val="24"/>
                </w:rPr>
                <w:t xml:space="preserve"> and the University of </w:t>
              </w:r>
              <w:proofErr w:type="spellStart"/>
              <w:r w:rsidR="00E338E9">
                <w:rPr>
                  <w:rFonts w:asciiTheme="minorHAnsi" w:hAnsiTheme="minorHAnsi" w:cstheme="minorHAnsi"/>
                  <w:szCs w:val="24"/>
                </w:rPr>
                <w:t>Indianapolis.</w:t>
              </w:r>
              <w:proofErr w:type="spellEnd"/>
              <w:r w:rsidR="00E338E9">
                <w:rPr>
                  <w:rFonts w:asciiTheme="minorHAnsi" w:hAnsiTheme="minorHAnsi" w:cstheme="minorHAnsi"/>
                  <w:szCs w:val="24"/>
                </w:rPr>
                <w:t xml:space="preserve"> </w:t>
              </w:r>
            </w:ins>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21F4B794" w:rsidR="000770AE" w:rsidRPr="00A2550B" w:rsidRDefault="004B5193" w:rsidP="00EA4159">
            <w:pPr>
              <w:rPr>
                <w:rFonts w:asciiTheme="minorHAnsi" w:hAnsiTheme="minorHAnsi" w:cstheme="minorHAnsi"/>
                <w:szCs w:val="24"/>
              </w:rPr>
            </w:pPr>
            <w:ins w:id="289" w:author="Mary Jo Rattermann" w:date="2023-09-27T16:16:00Z">
              <w:r>
                <w:rPr>
                  <w:rFonts w:asciiTheme="minorHAnsi" w:hAnsiTheme="minorHAnsi" w:cstheme="minorHAnsi"/>
                  <w:szCs w:val="24"/>
                </w:rPr>
                <w:t xml:space="preserve">Paramount Health Data Project is a Buy Indiana business. </w:t>
              </w:r>
            </w:ins>
            <w:ins w:id="290" w:author="Mary Jo Rattermann" w:date="2023-10-05T12:56:00Z">
              <w:r w:rsidR="00571280">
                <w:rPr>
                  <w:rFonts w:asciiTheme="minorHAnsi" w:hAnsiTheme="minorHAnsi" w:cstheme="minorHAnsi"/>
                  <w:szCs w:val="24"/>
                </w:rPr>
                <w:t xml:space="preserve">A screen shot of the </w:t>
              </w:r>
            </w:ins>
            <w:ins w:id="291" w:author="Mary Jo Rattermann" w:date="2023-10-05T10:51:00Z">
              <w:r w:rsidR="00EB0473">
                <w:rPr>
                  <w:rFonts w:asciiTheme="minorHAnsi" w:hAnsiTheme="minorHAnsi" w:cstheme="minorHAnsi"/>
                  <w:szCs w:val="24"/>
                </w:rPr>
                <w:t xml:space="preserve">confirming email </w:t>
              </w:r>
            </w:ins>
            <w:ins w:id="292" w:author="Mary Jo Rattermann" w:date="2023-10-05T20:07:00Z">
              <w:r w:rsidR="00EB7805">
                <w:rPr>
                  <w:rFonts w:asciiTheme="minorHAnsi" w:hAnsiTheme="minorHAnsi" w:cstheme="minorHAnsi"/>
                  <w:szCs w:val="24"/>
                </w:rPr>
                <w:t xml:space="preserve">can be found in Attachment 3. </w:t>
              </w:r>
            </w:ins>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293"/>
      <w:r w:rsidRPr="000770AE">
        <w:rPr>
          <w:rFonts w:asciiTheme="minorHAnsi" w:hAnsiTheme="minorHAnsi" w:cstheme="minorHAnsi"/>
          <w:szCs w:val="24"/>
        </w:rPr>
        <w:t>Please provide the requested information in RFP Section 2.3.15</w:t>
      </w:r>
      <w:commentRangeEnd w:id="293"/>
      <w:r w:rsidR="000770AE">
        <w:rPr>
          <w:rStyle w:val="CommentReference"/>
        </w:rPr>
        <w:commentReference w:id="293"/>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A3FCC90" w:rsidR="00F655C2" w:rsidRPr="00A2550B" w:rsidRDefault="004B5193" w:rsidP="004009A6">
            <w:pPr>
              <w:rPr>
                <w:rFonts w:asciiTheme="minorHAnsi" w:hAnsiTheme="minorHAnsi" w:cstheme="minorHAnsi"/>
                <w:szCs w:val="24"/>
              </w:rPr>
            </w:pPr>
            <w:ins w:id="294" w:author="Mary Jo Rattermann" w:date="2023-09-27T16:18:00Z">
              <w:r>
                <w:rPr>
                  <w:rFonts w:asciiTheme="minorHAnsi" w:hAnsiTheme="minorHAnsi" w:cstheme="minorHAnsi"/>
                  <w:szCs w:val="24"/>
                </w:rPr>
                <w:t>REMOVED AT REQUEST OF AGENCY</w:t>
              </w:r>
            </w:ins>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lastRenderedPageBreak/>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4EAB9AB1" w:rsidR="000770AE" w:rsidRPr="00A2550B" w:rsidRDefault="006C35A5" w:rsidP="00EA4159">
            <w:pPr>
              <w:rPr>
                <w:rFonts w:asciiTheme="minorHAnsi" w:hAnsiTheme="minorHAnsi" w:cstheme="minorHAnsi"/>
                <w:szCs w:val="24"/>
              </w:rPr>
            </w:pPr>
            <w:ins w:id="295" w:author="Mary Jo Rattermann" w:date="2023-09-27T16:18:00Z">
              <w:r>
                <w:rPr>
                  <w:rFonts w:asciiTheme="minorHAnsi" w:hAnsiTheme="minorHAnsi" w:cstheme="minorHAnsi"/>
                  <w:szCs w:val="24"/>
                </w:rPr>
                <w:t>REMOVED AT REQUEST OF AGENCY</w:t>
              </w:r>
            </w:ins>
          </w:p>
        </w:tc>
      </w:tr>
    </w:tbl>
    <w:p w14:paraId="12DF4610" w14:textId="5272166F" w:rsidR="00CB62E2" w:rsidRDefault="00CB62E2" w:rsidP="00AF696A">
      <w:pPr>
        <w:widowControl/>
        <w:jc w:val="both"/>
        <w:rPr>
          <w:rFonts w:ascii="Garamond" w:hAnsi="Garamond"/>
          <w:szCs w:val="24"/>
        </w:rPr>
      </w:pPr>
    </w:p>
    <w:p w14:paraId="7DD37B6F" w14:textId="64BD7A6F" w:rsidR="0084225C" w:rsidRDefault="0084225C">
      <w:pPr>
        <w:widowControl/>
        <w:rPr>
          <w:ins w:id="296" w:author="Mary Jo Rattermann" w:date="2023-10-05T19:56:00Z"/>
          <w:rFonts w:ascii="Garamond" w:hAnsi="Garamond"/>
          <w:szCs w:val="24"/>
        </w:rPr>
      </w:pPr>
      <w:ins w:id="297" w:author="Mary Jo Rattermann" w:date="2023-10-05T19:56:00Z">
        <w:r>
          <w:rPr>
            <w:rFonts w:ascii="Garamond" w:hAnsi="Garamond"/>
            <w:szCs w:val="24"/>
          </w:rPr>
          <w:br w:type="page"/>
        </w:r>
      </w:ins>
    </w:p>
    <w:p w14:paraId="540ED73B" w14:textId="30ED9FAF" w:rsidR="000770AE" w:rsidRDefault="0084225C" w:rsidP="00AF696A">
      <w:pPr>
        <w:widowControl/>
        <w:jc w:val="both"/>
        <w:rPr>
          <w:ins w:id="298" w:author="Mary Jo Rattermann" w:date="2023-10-05T19:57:00Z"/>
          <w:rFonts w:ascii="Garamond" w:hAnsi="Garamond"/>
          <w:szCs w:val="24"/>
        </w:rPr>
      </w:pPr>
      <w:ins w:id="299" w:author="Mary Jo Rattermann" w:date="2023-10-05T19:56:00Z">
        <w:r>
          <w:rPr>
            <w:rFonts w:ascii="Garamond" w:hAnsi="Garamond"/>
            <w:szCs w:val="24"/>
          </w:rPr>
          <w:lastRenderedPageBreak/>
          <w:t>Attach</w:t>
        </w:r>
      </w:ins>
      <w:ins w:id="300" w:author="Mary Jo Rattermann" w:date="2023-10-05T19:57:00Z">
        <w:r>
          <w:rPr>
            <w:rFonts w:ascii="Garamond" w:hAnsi="Garamond"/>
            <w:szCs w:val="24"/>
          </w:rPr>
          <w:t>ment 1</w:t>
        </w:r>
      </w:ins>
    </w:p>
    <w:p w14:paraId="0B4630B8" w14:textId="34F5908F" w:rsidR="0084225C" w:rsidRDefault="0084225C" w:rsidP="00AF696A">
      <w:pPr>
        <w:widowControl/>
        <w:jc w:val="both"/>
        <w:rPr>
          <w:ins w:id="301" w:author="Mary Jo Rattermann" w:date="2023-10-05T20:00:00Z"/>
          <w:rFonts w:ascii="Garamond" w:hAnsi="Garamond"/>
          <w:szCs w:val="24"/>
        </w:rPr>
      </w:pPr>
      <w:ins w:id="302" w:author="Mary Jo Rattermann" w:date="2023-10-05T19:57:00Z">
        <w:r>
          <w:rPr>
            <w:rFonts w:ascii="Garamond" w:hAnsi="Garamond"/>
            <w:szCs w:val="24"/>
          </w:rPr>
          <w:t xml:space="preserve">PHDP </w:t>
        </w:r>
      </w:ins>
      <w:ins w:id="303" w:author="Mary Jo Rattermann" w:date="2023-10-05T20:00:00Z">
        <w:r>
          <w:rPr>
            <w:rFonts w:ascii="Garamond" w:hAnsi="Garamond"/>
            <w:szCs w:val="24"/>
          </w:rPr>
          <w:t>Profit and Loss Sheets</w:t>
        </w:r>
      </w:ins>
      <w:ins w:id="304" w:author="Mary Jo Rattermann" w:date="2023-10-05T19:57:00Z">
        <w:r>
          <w:rPr>
            <w:rFonts w:ascii="Garamond" w:hAnsi="Garamond"/>
            <w:szCs w:val="24"/>
          </w:rPr>
          <w:t xml:space="preserve"> </w:t>
        </w:r>
      </w:ins>
      <w:ins w:id="305" w:author="Mary Jo Rattermann" w:date="2023-10-05T20:00:00Z">
        <w:r>
          <w:rPr>
            <w:rFonts w:ascii="Garamond" w:hAnsi="Garamond"/>
            <w:noProof/>
            <w:snapToGrid/>
            <w:szCs w:val="24"/>
          </w:rPr>
          <w:drawing>
            <wp:inline distT="0" distB="0" distL="0" distR="0" wp14:anchorId="4BB78E32" wp14:editId="2CAEE898">
              <wp:extent cx="5486400" cy="7099935"/>
              <wp:effectExtent l="0" t="0" r="0" b="0"/>
              <wp:docPr id="126878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78858" name="Picture 126878858"/>
                      <pic:cNvPicPr/>
                    </pic:nvPicPr>
                    <pic:blipFill>
                      <a:blip r:embed="rId14">
                        <a:extLst>
                          <a:ext uri="{28A0092B-C50C-407E-A947-70E740481C1C}">
                            <a14:useLocalDpi xmlns:a14="http://schemas.microsoft.com/office/drawing/2010/main" val="0"/>
                          </a:ext>
                        </a:extLst>
                      </a:blip>
                      <a:stretch>
                        <a:fillRect/>
                      </a:stretch>
                    </pic:blipFill>
                    <pic:spPr>
                      <a:xfrm>
                        <a:off x="0" y="0"/>
                        <a:ext cx="5486400" cy="7099935"/>
                      </a:xfrm>
                      <a:prstGeom prst="rect">
                        <a:avLst/>
                      </a:prstGeom>
                    </pic:spPr>
                  </pic:pic>
                </a:graphicData>
              </a:graphic>
            </wp:inline>
          </w:drawing>
        </w:r>
      </w:ins>
    </w:p>
    <w:p w14:paraId="3EA436C9" w14:textId="18219D3F" w:rsidR="0084225C" w:rsidRDefault="0084225C">
      <w:pPr>
        <w:widowControl/>
        <w:rPr>
          <w:ins w:id="306" w:author="Mary Jo Rattermann" w:date="2023-10-05T20:01:00Z"/>
          <w:rFonts w:ascii="Garamond" w:hAnsi="Garamond"/>
          <w:szCs w:val="24"/>
        </w:rPr>
      </w:pPr>
      <w:ins w:id="307" w:author="Mary Jo Rattermann" w:date="2023-10-05T20:01:00Z">
        <w:r>
          <w:rPr>
            <w:rFonts w:ascii="Garamond" w:hAnsi="Garamond"/>
            <w:szCs w:val="24"/>
          </w:rPr>
          <w:br w:type="page"/>
        </w:r>
      </w:ins>
    </w:p>
    <w:p w14:paraId="5C9A47F6" w14:textId="21811A0E" w:rsidR="0084225C" w:rsidRDefault="0084225C" w:rsidP="00AF696A">
      <w:pPr>
        <w:widowControl/>
        <w:jc w:val="both"/>
        <w:rPr>
          <w:ins w:id="308" w:author="Mary Jo Rattermann" w:date="2023-10-05T20:02:00Z"/>
          <w:rFonts w:ascii="Garamond" w:hAnsi="Garamond"/>
          <w:szCs w:val="24"/>
        </w:rPr>
      </w:pPr>
      <w:ins w:id="309" w:author="Mary Jo Rattermann" w:date="2023-10-05T20:01:00Z">
        <w:r>
          <w:rPr>
            <w:rFonts w:ascii="Garamond" w:hAnsi="Garamond"/>
            <w:noProof/>
            <w:snapToGrid/>
            <w:szCs w:val="24"/>
          </w:rPr>
          <w:lastRenderedPageBreak/>
          <w:drawing>
            <wp:inline distT="0" distB="0" distL="0" distR="0" wp14:anchorId="70D15317" wp14:editId="5B81CBF8">
              <wp:extent cx="5486400" cy="7093585"/>
              <wp:effectExtent l="0" t="0" r="0" b="0"/>
              <wp:docPr id="11847075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707583" name="Picture 1184707583"/>
                      <pic:cNvPicPr/>
                    </pic:nvPicPr>
                    <pic:blipFill>
                      <a:blip r:embed="rId15">
                        <a:extLst>
                          <a:ext uri="{28A0092B-C50C-407E-A947-70E740481C1C}">
                            <a14:useLocalDpi xmlns:a14="http://schemas.microsoft.com/office/drawing/2010/main" val="0"/>
                          </a:ext>
                        </a:extLst>
                      </a:blip>
                      <a:stretch>
                        <a:fillRect/>
                      </a:stretch>
                    </pic:blipFill>
                    <pic:spPr>
                      <a:xfrm>
                        <a:off x="0" y="0"/>
                        <a:ext cx="5486400" cy="7093585"/>
                      </a:xfrm>
                      <a:prstGeom prst="rect">
                        <a:avLst/>
                      </a:prstGeom>
                    </pic:spPr>
                  </pic:pic>
                </a:graphicData>
              </a:graphic>
            </wp:inline>
          </w:drawing>
        </w:r>
      </w:ins>
    </w:p>
    <w:p w14:paraId="269DCAC0" w14:textId="77777777" w:rsidR="00EB7805" w:rsidRDefault="00EB7805" w:rsidP="00AF696A">
      <w:pPr>
        <w:widowControl/>
        <w:jc w:val="both"/>
        <w:rPr>
          <w:ins w:id="310" w:author="Mary Jo Rattermann" w:date="2023-10-05T20:02:00Z"/>
          <w:rFonts w:ascii="Garamond" w:hAnsi="Garamond"/>
          <w:szCs w:val="24"/>
        </w:rPr>
      </w:pPr>
    </w:p>
    <w:p w14:paraId="683F6899" w14:textId="52581C7E" w:rsidR="00EB7805" w:rsidRDefault="00EB7805">
      <w:pPr>
        <w:widowControl/>
        <w:rPr>
          <w:ins w:id="311" w:author="Mary Jo Rattermann" w:date="2023-10-05T20:02:00Z"/>
          <w:rFonts w:ascii="Garamond" w:hAnsi="Garamond"/>
          <w:szCs w:val="24"/>
        </w:rPr>
      </w:pPr>
      <w:ins w:id="312" w:author="Mary Jo Rattermann" w:date="2023-10-05T20:02:00Z">
        <w:r>
          <w:rPr>
            <w:rFonts w:ascii="Garamond" w:hAnsi="Garamond"/>
            <w:szCs w:val="24"/>
          </w:rPr>
          <w:br w:type="page"/>
        </w:r>
      </w:ins>
    </w:p>
    <w:p w14:paraId="1949FA7F" w14:textId="3C4F2A65" w:rsidR="00EB7805" w:rsidRDefault="00EB7805">
      <w:pPr>
        <w:widowControl/>
        <w:rPr>
          <w:ins w:id="313" w:author="Mary Jo Rattermann" w:date="2023-10-05T20:02:00Z"/>
          <w:rFonts w:ascii="Garamond" w:hAnsi="Garamond"/>
          <w:szCs w:val="24"/>
        </w:rPr>
      </w:pPr>
      <w:ins w:id="314" w:author="Mary Jo Rattermann" w:date="2023-10-05T20:02:00Z">
        <w:r>
          <w:rPr>
            <w:rFonts w:ascii="Garamond" w:hAnsi="Garamond"/>
            <w:szCs w:val="24"/>
          </w:rPr>
          <w:lastRenderedPageBreak/>
          <w:t>Attachment 2: PHDP By-l</w:t>
        </w:r>
      </w:ins>
      <w:ins w:id="315" w:author="Mary Jo Rattermann" w:date="2023-10-05T20:04:00Z">
        <w:r>
          <w:rPr>
            <w:rFonts w:ascii="Garamond" w:hAnsi="Garamond"/>
            <w:szCs w:val="24"/>
          </w:rPr>
          <w:t>aws</w:t>
        </w:r>
        <w:r>
          <w:rPr>
            <w:rFonts w:ascii="Garamond" w:hAnsi="Garamond"/>
            <w:noProof/>
            <w:snapToGrid/>
            <w:szCs w:val="24"/>
          </w:rPr>
          <w:drawing>
            <wp:inline distT="0" distB="0" distL="0" distR="0" wp14:anchorId="2E2A4E7F" wp14:editId="5DDCF655">
              <wp:extent cx="5486400" cy="7099935"/>
              <wp:effectExtent l="0" t="0" r="0" b="0"/>
              <wp:docPr id="13004033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03357" name="Picture 1300403357"/>
                      <pic:cNvPicPr/>
                    </pic:nvPicPr>
                    <pic:blipFill>
                      <a:blip r:embed="rId16">
                        <a:extLst>
                          <a:ext uri="{28A0092B-C50C-407E-A947-70E740481C1C}">
                            <a14:useLocalDpi xmlns:a14="http://schemas.microsoft.com/office/drawing/2010/main" val="0"/>
                          </a:ext>
                        </a:extLst>
                      </a:blip>
                      <a:stretch>
                        <a:fillRect/>
                      </a:stretch>
                    </pic:blipFill>
                    <pic:spPr>
                      <a:xfrm>
                        <a:off x="0" y="0"/>
                        <a:ext cx="5486400" cy="7099935"/>
                      </a:xfrm>
                      <a:prstGeom prst="rect">
                        <a:avLst/>
                      </a:prstGeom>
                    </pic:spPr>
                  </pic:pic>
                </a:graphicData>
              </a:graphic>
            </wp:inline>
          </w:drawing>
        </w:r>
        <w:r>
          <w:rPr>
            <w:rFonts w:ascii="Garamond" w:hAnsi="Garamond"/>
            <w:szCs w:val="24"/>
          </w:rPr>
          <w:t xml:space="preserve"> </w:t>
        </w:r>
      </w:ins>
      <w:ins w:id="316" w:author="Mary Jo Rattermann" w:date="2023-10-05T20:02:00Z">
        <w:r>
          <w:rPr>
            <w:rFonts w:ascii="Garamond" w:hAnsi="Garamond"/>
            <w:szCs w:val="24"/>
          </w:rPr>
          <w:br w:type="page"/>
        </w:r>
      </w:ins>
    </w:p>
    <w:p w14:paraId="11270243" w14:textId="090E9168" w:rsidR="00EB7805" w:rsidRDefault="00B76C00" w:rsidP="00AF696A">
      <w:pPr>
        <w:widowControl/>
        <w:jc w:val="both"/>
        <w:rPr>
          <w:ins w:id="317" w:author="Mary Jo Rattermann" w:date="2023-10-05T20:07:00Z"/>
          <w:rFonts w:ascii="Garamond" w:hAnsi="Garamond"/>
          <w:szCs w:val="24"/>
        </w:rPr>
      </w:pPr>
      <w:ins w:id="318" w:author="Mary Jo Rattermann" w:date="2023-10-05T20:07:00Z">
        <w:r>
          <w:rPr>
            <w:rFonts w:ascii="Garamond" w:hAnsi="Garamond"/>
            <w:szCs w:val="24"/>
          </w:rPr>
          <w:lastRenderedPageBreak/>
          <w:t xml:space="preserve">Attachment 3: Buy Indiana </w:t>
        </w:r>
      </w:ins>
      <w:proofErr w:type="gramStart"/>
      <w:ins w:id="319" w:author="Mary Jo Rattermann" w:date="2023-10-05T20:11:00Z">
        <w:r w:rsidR="00671CFF">
          <w:rPr>
            <w:rFonts w:ascii="Garamond" w:hAnsi="Garamond"/>
            <w:szCs w:val="24"/>
          </w:rPr>
          <w:t>certification</w:t>
        </w:r>
      </w:ins>
      <w:proofErr w:type="gramEnd"/>
      <w:ins w:id="320" w:author="Mary Jo Rattermann" w:date="2023-10-05T20:07:00Z">
        <w:r>
          <w:rPr>
            <w:rFonts w:ascii="Garamond" w:hAnsi="Garamond"/>
            <w:szCs w:val="24"/>
          </w:rPr>
          <w:t xml:space="preserve"> </w:t>
        </w:r>
      </w:ins>
    </w:p>
    <w:p w14:paraId="392246E1" w14:textId="77777777" w:rsidR="00B76C00" w:rsidRDefault="00B76C00" w:rsidP="00AF696A">
      <w:pPr>
        <w:widowControl/>
        <w:jc w:val="both"/>
        <w:rPr>
          <w:ins w:id="321" w:author="Mary Jo Rattermann" w:date="2023-10-05T20:07:00Z"/>
          <w:rFonts w:ascii="Garamond" w:hAnsi="Garamond"/>
          <w:szCs w:val="24"/>
        </w:rPr>
      </w:pPr>
    </w:p>
    <w:p w14:paraId="452E04D7" w14:textId="07683AD8" w:rsidR="00B76C00" w:rsidRPr="00480672" w:rsidRDefault="00671CFF" w:rsidP="00AF696A">
      <w:pPr>
        <w:widowControl/>
        <w:jc w:val="both"/>
        <w:rPr>
          <w:rFonts w:ascii="Garamond" w:hAnsi="Garamond"/>
          <w:szCs w:val="24"/>
        </w:rPr>
      </w:pPr>
      <w:ins w:id="322" w:author="Mary Jo Rattermann" w:date="2023-10-05T20:11:00Z">
        <w:r>
          <w:rPr>
            <w:rFonts w:ascii="Garamond" w:hAnsi="Garamond"/>
            <w:noProof/>
            <w:snapToGrid/>
            <w:szCs w:val="24"/>
          </w:rPr>
          <w:drawing>
            <wp:inline distT="0" distB="0" distL="0" distR="0" wp14:anchorId="44A617E2" wp14:editId="5EF88EAE">
              <wp:extent cx="5486400" cy="2045335"/>
              <wp:effectExtent l="0" t="0" r="0" b="0"/>
              <wp:docPr id="2051423279" name="Picture 4" descr="A close-up of a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423279" name="Picture 4" descr="A close-up of a email&#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86400" cy="2045335"/>
                      </a:xfrm>
                      <a:prstGeom prst="rect">
                        <a:avLst/>
                      </a:prstGeom>
                    </pic:spPr>
                  </pic:pic>
                </a:graphicData>
              </a:graphic>
            </wp:inline>
          </w:drawing>
        </w:r>
      </w:ins>
    </w:p>
    <w:sectPr w:rsidR="00B76C00"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8"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293" w:author="IDOA Procurement" w:date="2021-08-19T17:12:00Z" w:initials="IDOA">
    <w:p w14:paraId="1573FDD8" w14:textId="49BB82E7"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2BA3" w16cid:durableId="24C90E01"/>
  <w16cid:commentId w16cid:paraId="1573FDD8" w16cid:durableId="24C90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0000000000000000000"/>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Jo Rattermann">
    <w15:presenceInfo w15:providerId="AD" w15:userId="S::mrattermann@evalresources.com::bf6caa7a-7ba8-4003-ab09-a2d59423246a"/>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7FAF"/>
    <w:rsid w:val="00060D2C"/>
    <w:rsid w:val="00070208"/>
    <w:rsid w:val="000770AE"/>
    <w:rsid w:val="0009140A"/>
    <w:rsid w:val="00094D95"/>
    <w:rsid w:val="0009502C"/>
    <w:rsid w:val="000A0B24"/>
    <w:rsid w:val="000A7E85"/>
    <w:rsid w:val="000C6DD8"/>
    <w:rsid w:val="001044A7"/>
    <w:rsid w:val="0011345F"/>
    <w:rsid w:val="001279B3"/>
    <w:rsid w:val="00133B9C"/>
    <w:rsid w:val="00141B94"/>
    <w:rsid w:val="00142CC5"/>
    <w:rsid w:val="00174793"/>
    <w:rsid w:val="001B7DE4"/>
    <w:rsid w:val="001F7706"/>
    <w:rsid w:val="00203D6A"/>
    <w:rsid w:val="00251750"/>
    <w:rsid w:val="0025534D"/>
    <w:rsid w:val="00260470"/>
    <w:rsid w:val="00260725"/>
    <w:rsid w:val="002633EE"/>
    <w:rsid w:val="00264B4D"/>
    <w:rsid w:val="00270673"/>
    <w:rsid w:val="002960D5"/>
    <w:rsid w:val="002B0064"/>
    <w:rsid w:val="002B3A36"/>
    <w:rsid w:val="002C5E9A"/>
    <w:rsid w:val="002C5FAB"/>
    <w:rsid w:val="002C6AC8"/>
    <w:rsid w:val="002C7FF5"/>
    <w:rsid w:val="002F0EC0"/>
    <w:rsid w:val="002F3BEF"/>
    <w:rsid w:val="00323710"/>
    <w:rsid w:val="00341828"/>
    <w:rsid w:val="003440C8"/>
    <w:rsid w:val="00344AFC"/>
    <w:rsid w:val="003528C0"/>
    <w:rsid w:val="00370866"/>
    <w:rsid w:val="00376944"/>
    <w:rsid w:val="003B7A2F"/>
    <w:rsid w:val="003E057A"/>
    <w:rsid w:val="003F442B"/>
    <w:rsid w:val="003F5E9F"/>
    <w:rsid w:val="004009A6"/>
    <w:rsid w:val="00405269"/>
    <w:rsid w:val="00414C3F"/>
    <w:rsid w:val="004217C4"/>
    <w:rsid w:val="004318D2"/>
    <w:rsid w:val="00436E61"/>
    <w:rsid w:val="0045070F"/>
    <w:rsid w:val="00463E52"/>
    <w:rsid w:val="0047440B"/>
    <w:rsid w:val="00475460"/>
    <w:rsid w:val="00480672"/>
    <w:rsid w:val="004B5193"/>
    <w:rsid w:val="004D60F5"/>
    <w:rsid w:val="004E207F"/>
    <w:rsid w:val="004E7F0E"/>
    <w:rsid w:val="004F3F1D"/>
    <w:rsid w:val="005328A0"/>
    <w:rsid w:val="00537AA0"/>
    <w:rsid w:val="00542998"/>
    <w:rsid w:val="0056091C"/>
    <w:rsid w:val="005656BF"/>
    <w:rsid w:val="00571280"/>
    <w:rsid w:val="005A0801"/>
    <w:rsid w:val="005A0FC8"/>
    <w:rsid w:val="005F14FB"/>
    <w:rsid w:val="00601A6F"/>
    <w:rsid w:val="00603289"/>
    <w:rsid w:val="00610FE6"/>
    <w:rsid w:val="006122B8"/>
    <w:rsid w:val="006405E9"/>
    <w:rsid w:val="00647E09"/>
    <w:rsid w:val="006676D8"/>
    <w:rsid w:val="00671CFF"/>
    <w:rsid w:val="006C35A5"/>
    <w:rsid w:val="007337DE"/>
    <w:rsid w:val="00741B7D"/>
    <w:rsid w:val="00757BBC"/>
    <w:rsid w:val="00786320"/>
    <w:rsid w:val="007A445A"/>
    <w:rsid w:val="007B2329"/>
    <w:rsid w:val="007C043B"/>
    <w:rsid w:val="007F1B85"/>
    <w:rsid w:val="008109D5"/>
    <w:rsid w:val="008316B9"/>
    <w:rsid w:val="0084225C"/>
    <w:rsid w:val="0085066A"/>
    <w:rsid w:val="008631B6"/>
    <w:rsid w:val="00877F50"/>
    <w:rsid w:val="00887F55"/>
    <w:rsid w:val="008C428E"/>
    <w:rsid w:val="008E0DCF"/>
    <w:rsid w:val="008F4E85"/>
    <w:rsid w:val="009255C1"/>
    <w:rsid w:val="00951771"/>
    <w:rsid w:val="00965FF1"/>
    <w:rsid w:val="009D550B"/>
    <w:rsid w:val="00A2550B"/>
    <w:rsid w:val="00A32E1E"/>
    <w:rsid w:val="00A35F83"/>
    <w:rsid w:val="00A9428F"/>
    <w:rsid w:val="00AC786B"/>
    <w:rsid w:val="00AD3A14"/>
    <w:rsid w:val="00AF696A"/>
    <w:rsid w:val="00B01486"/>
    <w:rsid w:val="00B1717A"/>
    <w:rsid w:val="00B31295"/>
    <w:rsid w:val="00B66829"/>
    <w:rsid w:val="00B66D79"/>
    <w:rsid w:val="00B671D0"/>
    <w:rsid w:val="00B67B1C"/>
    <w:rsid w:val="00B76C00"/>
    <w:rsid w:val="00BB4C38"/>
    <w:rsid w:val="00BB7BE5"/>
    <w:rsid w:val="00BD7CB3"/>
    <w:rsid w:val="00BF4E0C"/>
    <w:rsid w:val="00C249B7"/>
    <w:rsid w:val="00C32AC1"/>
    <w:rsid w:val="00C4202B"/>
    <w:rsid w:val="00C72FDD"/>
    <w:rsid w:val="00C9083F"/>
    <w:rsid w:val="00CA327C"/>
    <w:rsid w:val="00CB62E2"/>
    <w:rsid w:val="00CC3724"/>
    <w:rsid w:val="00CE57A5"/>
    <w:rsid w:val="00D21A60"/>
    <w:rsid w:val="00D24DFB"/>
    <w:rsid w:val="00D2660A"/>
    <w:rsid w:val="00D45264"/>
    <w:rsid w:val="00D60F67"/>
    <w:rsid w:val="00D61EF4"/>
    <w:rsid w:val="00D9324D"/>
    <w:rsid w:val="00DF77B4"/>
    <w:rsid w:val="00E26E01"/>
    <w:rsid w:val="00E338E9"/>
    <w:rsid w:val="00E55CD1"/>
    <w:rsid w:val="00E572A3"/>
    <w:rsid w:val="00E65CF2"/>
    <w:rsid w:val="00E75923"/>
    <w:rsid w:val="00E974B0"/>
    <w:rsid w:val="00EA1E04"/>
    <w:rsid w:val="00EB0473"/>
    <w:rsid w:val="00EB7805"/>
    <w:rsid w:val="00EF0A39"/>
    <w:rsid w:val="00EF6A1E"/>
    <w:rsid w:val="00F14585"/>
    <w:rsid w:val="00F27DB8"/>
    <w:rsid w:val="00F655C2"/>
    <w:rsid w:val="00F72BF2"/>
    <w:rsid w:val="00FA161D"/>
    <w:rsid w:val="00FA49E9"/>
    <w:rsid w:val="00FB6F5E"/>
    <w:rsid w:val="00FC2DFB"/>
    <w:rsid w:val="00FD141D"/>
    <w:rsid w:val="00FD5220"/>
    <w:rsid w:val="00FE3285"/>
    <w:rsid w:val="3F8A6F1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4E207F"/>
    <w:rPr>
      <w:color w:val="605E5C"/>
      <w:shd w:val="clear" w:color="auto" w:fill="E1DFDD"/>
    </w:rPr>
  </w:style>
  <w:style w:type="character" w:styleId="FollowedHyperlink">
    <w:name w:val="FollowedHyperlink"/>
    <w:basedOn w:val="DefaultParagraphFont"/>
    <w:rsid w:val="008422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15482985">
      <w:bodyDiv w:val="1"/>
      <w:marLeft w:val="0"/>
      <w:marRight w:val="0"/>
      <w:marTop w:val="0"/>
      <w:marBottom w:val="0"/>
      <w:divBdr>
        <w:top w:val="none" w:sz="0" w:space="0" w:color="auto"/>
        <w:left w:val="none" w:sz="0" w:space="0" w:color="auto"/>
        <w:bottom w:val="none" w:sz="0" w:space="0" w:color="auto"/>
        <w:right w:val="none" w:sz="0" w:space="0" w:color="auto"/>
      </w:divBdr>
      <w:divsChild>
        <w:div w:id="1478759387">
          <w:marLeft w:val="0"/>
          <w:marRight w:val="0"/>
          <w:marTop w:val="0"/>
          <w:marBottom w:val="0"/>
          <w:divBdr>
            <w:top w:val="none" w:sz="0" w:space="0" w:color="auto"/>
            <w:left w:val="none" w:sz="0" w:space="0" w:color="auto"/>
            <w:bottom w:val="none" w:sz="0" w:space="0" w:color="auto"/>
            <w:right w:val="none" w:sz="0" w:space="0" w:color="auto"/>
          </w:divBdr>
        </w:div>
        <w:div w:id="1488984007">
          <w:marLeft w:val="0"/>
          <w:marRight w:val="0"/>
          <w:marTop w:val="0"/>
          <w:marBottom w:val="0"/>
          <w:divBdr>
            <w:top w:val="none" w:sz="0" w:space="0" w:color="auto"/>
            <w:left w:val="none" w:sz="0" w:space="0" w:color="auto"/>
            <w:bottom w:val="none" w:sz="0" w:space="0" w:color="auto"/>
            <w:right w:val="none" w:sz="0" w:space="0" w:color="auto"/>
          </w:divBdr>
        </w:div>
        <w:div w:id="1129788392">
          <w:marLeft w:val="0"/>
          <w:marRight w:val="0"/>
          <w:marTop w:val="0"/>
          <w:marBottom w:val="0"/>
          <w:divBdr>
            <w:top w:val="none" w:sz="0" w:space="0" w:color="auto"/>
            <w:left w:val="none" w:sz="0" w:space="0" w:color="auto"/>
            <w:bottom w:val="none" w:sz="0" w:space="0" w:color="auto"/>
            <w:right w:val="none" w:sz="0" w:space="0" w:color="auto"/>
          </w:divBdr>
        </w:div>
        <w:div w:id="1930504940">
          <w:marLeft w:val="0"/>
          <w:marRight w:val="0"/>
          <w:marTop w:val="0"/>
          <w:marBottom w:val="0"/>
          <w:divBdr>
            <w:top w:val="none" w:sz="0" w:space="0" w:color="auto"/>
            <w:left w:val="none" w:sz="0" w:space="0" w:color="auto"/>
            <w:bottom w:val="none" w:sz="0" w:space="0" w:color="auto"/>
            <w:right w:val="none" w:sz="0" w:space="0" w:color="auto"/>
          </w:divBdr>
        </w:div>
        <w:div w:id="1074595524">
          <w:marLeft w:val="0"/>
          <w:marRight w:val="0"/>
          <w:marTop w:val="0"/>
          <w:marBottom w:val="0"/>
          <w:divBdr>
            <w:top w:val="none" w:sz="0" w:space="0" w:color="auto"/>
            <w:left w:val="none" w:sz="0" w:space="0" w:color="auto"/>
            <w:bottom w:val="none" w:sz="0" w:space="0" w:color="auto"/>
            <w:right w:val="none" w:sz="0" w:space="0" w:color="auto"/>
          </w:divBdr>
        </w:div>
        <w:div w:id="132909655">
          <w:marLeft w:val="0"/>
          <w:marRight w:val="0"/>
          <w:marTop w:val="0"/>
          <w:marBottom w:val="0"/>
          <w:divBdr>
            <w:top w:val="none" w:sz="0" w:space="0" w:color="auto"/>
            <w:left w:val="none" w:sz="0" w:space="0" w:color="auto"/>
            <w:bottom w:val="none" w:sz="0" w:space="0" w:color="auto"/>
            <w:right w:val="none" w:sz="0" w:space="0" w:color="auto"/>
          </w:divBdr>
        </w:div>
        <w:div w:id="1108963291">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03566FC4-F58E-4C6C-AE7C-33ED95809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2733</Words>
  <Characters>15582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Mary Jo Rattermann</cp:lastModifiedBy>
  <cp:revision>9</cp:revision>
  <dcterms:created xsi:type="dcterms:W3CDTF">2023-10-06T00:41:00Z</dcterms:created>
  <dcterms:modified xsi:type="dcterms:W3CDTF">2023-10-06T14:35:00Z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